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4B12B" w14:textId="77777777" w:rsidR="00071FE9" w:rsidRDefault="00F96E5D">
      <w:pPr>
        <w:pStyle w:val="BodyText"/>
        <w:ind w:left="475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D54B400" wp14:editId="0D54B401">
            <wp:extent cx="1271577" cy="1365503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1577" cy="1365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4B12C" w14:textId="77777777" w:rsidR="00071FE9" w:rsidRDefault="00F96E5D">
      <w:pPr>
        <w:pStyle w:val="BodyText"/>
        <w:spacing w:before="11"/>
        <w:rPr>
          <w:rFonts w:ascii="Times New Roman"/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0048" behindDoc="1" locked="0" layoutInCell="1" allowOverlap="1" wp14:anchorId="0D54B402" wp14:editId="0C239065">
                <wp:simplePos x="0" y="0"/>
                <wp:positionH relativeFrom="page">
                  <wp:posOffset>233603</wp:posOffset>
                </wp:positionH>
                <wp:positionV relativeFrom="paragraph">
                  <wp:posOffset>212333</wp:posOffset>
                </wp:positionV>
                <wp:extent cx="7110730" cy="192595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10730" cy="1925955"/>
                          <a:chOff x="0" y="0"/>
                          <a:chExt cx="7110730" cy="192595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0215" cy="19242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5664" y="52461"/>
                            <a:ext cx="7105015" cy="1873250"/>
                          </a:xfrm>
                          <a:prstGeom prst="rect">
                            <a:avLst/>
                          </a:prstGeom>
                          <a:solidFill>
                            <a:srgbClr val="00AFAA"/>
                          </a:solidFill>
                        </wps:spPr>
                        <wps:txbx>
                          <w:txbxContent>
                            <w:p w14:paraId="0D54B46E" w14:textId="77777777" w:rsidR="00071FE9" w:rsidRDefault="00071FE9">
                              <w:pPr>
                                <w:rPr>
                                  <w:rFonts w:ascii="Times New Roman"/>
                                  <w:color w:val="000000"/>
                                  <w:sz w:val="50"/>
                                </w:rPr>
                              </w:pPr>
                            </w:p>
                            <w:p w14:paraId="0D54B46F" w14:textId="77777777" w:rsidR="00071FE9" w:rsidRDefault="00071FE9">
                              <w:pPr>
                                <w:spacing w:before="10"/>
                                <w:rPr>
                                  <w:rFonts w:ascii="Times New Roman"/>
                                  <w:color w:val="000000"/>
                                  <w:sz w:val="49"/>
                                </w:rPr>
                              </w:pPr>
                            </w:p>
                            <w:p w14:paraId="0D54B470" w14:textId="77777777" w:rsidR="00071FE9" w:rsidRDefault="00F96E5D">
                              <w:pPr>
                                <w:ind w:left="907"/>
                                <w:rPr>
                                  <w:b/>
                                  <w:color w:val="000000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IALA</w:t>
                              </w:r>
                              <w:r>
                                <w:rPr>
                                  <w:b/>
                                  <w:color w:val="FFFFFF"/>
                                  <w:spacing w:val="-13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MODEL</w:t>
                              </w:r>
                              <w:r>
                                <w:rPr>
                                  <w:b/>
                                  <w:color w:val="FFFFFF"/>
                                  <w:spacing w:val="-12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COURSE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54B402" id="Group 2" o:spid="_x0000_s1026" style="position:absolute;margin-left:18.4pt;margin-top:16.7pt;width:559.9pt;height:151.65pt;z-index:-251666432;mso-wrap-distance-left:0;mso-wrap-distance-right:0;mso-position-horizontal-relative:page" coordsize="71107,19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70702;height:192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56;top:524;width:71050;height:18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" fillcolor="#00afaa" stroked="f">
                  <v:textbox inset="0,0,0,0">
                    <w:txbxContent>
                      <w:p w14:paraId="0D54B46E" w14:textId="77777777" w:rsidR="00071FE9" w:rsidRDefault="00071FE9">
                        <w:pPr>
                          <w:rPr>
                            <w:rFonts w:ascii="Times New Roman"/>
                            <w:color w:val="000000"/>
                            <w:sz w:val="50"/>
                          </w:rPr>
                        </w:pPr>
                      </w:p>
                      <w:p w14:paraId="0D54B46F" w14:textId="77777777" w:rsidR="00071FE9" w:rsidRDefault="00071FE9">
                        <w:pPr>
                          <w:spacing w:before="10"/>
                          <w:rPr>
                            <w:rFonts w:ascii="Times New Roman"/>
                            <w:color w:val="000000"/>
                            <w:sz w:val="49"/>
                          </w:rPr>
                        </w:pPr>
                      </w:p>
                      <w:p w14:paraId="0D54B470" w14:textId="77777777" w:rsidR="00071FE9" w:rsidRDefault="00F96E5D">
                        <w:pPr>
                          <w:ind w:left="907"/>
                          <w:rPr>
                            <w:b/>
                            <w:color w:val="000000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z w:val="50"/>
                          </w:rPr>
                          <w:t>IALA</w:t>
                        </w:r>
                        <w:r>
                          <w:rPr>
                            <w:b/>
                            <w:color w:val="FFFFFF"/>
                            <w:spacing w:val="-13"/>
                            <w:sz w:val="5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50"/>
                          </w:rPr>
                          <w:t>MODEL</w:t>
                        </w:r>
                        <w:r>
                          <w:rPr>
                            <w:b/>
                            <w:color w:val="FFFFFF"/>
                            <w:spacing w:val="-12"/>
                            <w:sz w:val="5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COURSE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D54B12D" w14:textId="77777777" w:rsidR="00071FE9" w:rsidRDefault="00071FE9">
      <w:pPr>
        <w:pStyle w:val="BodyText"/>
        <w:rPr>
          <w:rFonts w:ascii="Times New Roman"/>
          <w:sz w:val="20"/>
        </w:rPr>
      </w:pPr>
    </w:p>
    <w:p w14:paraId="0D54B12E" w14:textId="77777777" w:rsidR="00071FE9" w:rsidRDefault="00071FE9">
      <w:pPr>
        <w:pStyle w:val="BodyText"/>
        <w:spacing w:before="3"/>
        <w:rPr>
          <w:rFonts w:ascii="Times New Roman"/>
          <w:sz w:val="18"/>
        </w:rPr>
      </w:pPr>
    </w:p>
    <w:p w14:paraId="0D54B12F" w14:textId="433D1037" w:rsidR="00071FE9" w:rsidRDefault="00AB2C0A">
      <w:pPr>
        <w:spacing w:line="609" w:lineRule="exact"/>
        <w:ind w:left="1036"/>
        <w:rPr>
          <w:sz w:val="50"/>
        </w:rPr>
      </w:pPr>
      <w:r>
        <w:rPr>
          <w:color w:val="00558C"/>
          <w:spacing w:val="-4"/>
          <w:sz w:val="50"/>
        </w:rPr>
        <w:t>L1.4</w:t>
      </w:r>
    </w:p>
    <w:p w14:paraId="6C61BE36" w14:textId="77777777" w:rsidR="003B51A9" w:rsidRDefault="003B51A9" w:rsidP="003B51A9">
      <w:pPr>
        <w:spacing w:before="234" w:line="196" w:lineRule="auto"/>
        <w:ind w:left="998" w:right="2013"/>
        <w:rPr>
          <w:sz w:val="50"/>
        </w:rPr>
      </w:pPr>
      <w:r>
        <w:rPr>
          <w:color w:val="00558C"/>
          <w:sz w:val="50"/>
        </w:rPr>
        <w:t>AIDS</w:t>
      </w:r>
      <w:r>
        <w:rPr>
          <w:color w:val="00558C"/>
          <w:spacing w:val="-12"/>
          <w:sz w:val="50"/>
        </w:rPr>
        <w:t xml:space="preserve"> </w:t>
      </w:r>
      <w:r>
        <w:rPr>
          <w:color w:val="00558C"/>
          <w:sz w:val="50"/>
        </w:rPr>
        <w:t>TO</w:t>
      </w:r>
      <w:r>
        <w:rPr>
          <w:color w:val="00558C"/>
          <w:spacing w:val="-12"/>
          <w:sz w:val="50"/>
        </w:rPr>
        <w:t xml:space="preserve"> </w:t>
      </w:r>
      <w:r>
        <w:rPr>
          <w:color w:val="00558C"/>
          <w:sz w:val="50"/>
        </w:rPr>
        <w:t>NAVIGATION</w:t>
      </w:r>
      <w:r>
        <w:rPr>
          <w:color w:val="00558C"/>
          <w:spacing w:val="-12"/>
          <w:sz w:val="50"/>
        </w:rPr>
        <w:t xml:space="preserve"> </w:t>
      </w:r>
      <w:r>
        <w:rPr>
          <w:color w:val="00558C"/>
          <w:sz w:val="50"/>
        </w:rPr>
        <w:t xml:space="preserve">MANAGEMENT </w:t>
      </w:r>
      <w:r>
        <w:rPr>
          <w:color w:val="00558C"/>
          <w:spacing w:val="-2"/>
          <w:sz w:val="50"/>
        </w:rPr>
        <w:t>TRAINING</w:t>
      </w:r>
    </w:p>
    <w:p w14:paraId="0D54B130" w14:textId="7CCB210A" w:rsidR="00071FE9" w:rsidRDefault="003B51A9" w:rsidP="003B51A9">
      <w:pPr>
        <w:spacing w:before="231" w:line="196" w:lineRule="auto"/>
        <w:ind w:left="1036"/>
        <w:rPr>
          <w:sz w:val="50"/>
        </w:rPr>
      </w:pPr>
      <w:r>
        <w:rPr>
          <w:color w:val="00558C"/>
          <w:sz w:val="50"/>
        </w:rPr>
        <w:t>LEVEL</w:t>
      </w:r>
      <w:r>
        <w:rPr>
          <w:color w:val="00558C"/>
          <w:spacing w:val="-6"/>
          <w:sz w:val="50"/>
        </w:rPr>
        <w:t xml:space="preserve"> </w:t>
      </w:r>
      <w:r>
        <w:rPr>
          <w:color w:val="00558C"/>
          <w:sz w:val="50"/>
        </w:rPr>
        <w:t>1</w:t>
      </w:r>
      <w:r>
        <w:rPr>
          <w:color w:val="00558C"/>
          <w:spacing w:val="-6"/>
          <w:sz w:val="50"/>
        </w:rPr>
        <w:t xml:space="preserve"> </w:t>
      </w:r>
      <w:r>
        <w:rPr>
          <w:color w:val="00558C"/>
          <w:sz w:val="50"/>
        </w:rPr>
        <w:t>-</w:t>
      </w:r>
      <w:r>
        <w:rPr>
          <w:color w:val="00558C"/>
          <w:spacing w:val="80"/>
          <w:sz w:val="50"/>
        </w:rPr>
        <w:t xml:space="preserve"> </w:t>
      </w:r>
      <w:r>
        <w:rPr>
          <w:color w:val="00558C"/>
          <w:sz w:val="50"/>
        </w:rPr>
        <w:t>GLOBAL</w:t>
      </w:r>
      <w:r>
        <w:rPr>
          <w:color w:val="00558C"/>
          <w:spacing w:val="-6"/>
          <w:sz w:val="50"/>
        </w:rPr>
        <w:t xml:space="preserve"> </w:t>
      </w:r>
      <w:r>
        <w:rPr>
          <w:color w:val="00558C"/>
          <w:sz w:val="50"/>
        </w:rPr>
        <w:t>NAVIGATION</w:t>
      </w:r>
      <w:r>
        <w:rPr>
          <w:color w:val="00558C"/>
          <w:spacing w:val="-6"/>
          <w:sz w:val="50"/>
        </w:rPr>
        <w:t xml:space="preserve"> </w:t>
      </w:r>
      <w:r>
        <w:rPr>
          <w:color w:val="00558C"/>
          <w:sz w:val="50"/>
        </w:rPr>
        <w:t>SATELLITE SYSTEMS AND e-NAVIGATION</w:t>
      </w:r>
    </w:p>
    <w:p w14:paraId="0D54B131" w14:textId="77777777" w:rsidR="00071FE9" w:rsidRDefault="00071FE9">
      <w:pPr>
        <w:pStyle w:val="BodyText"/>
        <w:rPr>
          <w:sz w:val="50"/>
        </w:rPr>
      </w:pPr>
    </w:p>
    <w:p w14:paraId="0D54B132" w14:textId="77777777" w:rsidR="00071FE9" w:rsidRDefault="00071FE9">
      <w:pPr>
        <w:pStyle w:val="BodyText"/>
        <w:rPr>
          <w:sz w:val="50"/>
        </w:rPr>
      </w:pPr>
    </w:p>
    <w:p w14:paraId="0D54B135" w14:textId="77777777" w:rsidR="00071FE9" w:rsidRDefault="00071FE9">
      <w:pPr>
        <w:pStyle w:val="BodyText"/>
        <w:rPr>
          <w:sz w:val="50"/>
        </w:rPr>
      </w:pPr>
    </w:p>
    <w:p w14:paraId="0D54B136" w14:textId="77777777" w:rsidR="00071FE9" w:rsidRDefault="00071FE9">
      <w:pPr>
        <w:pStyle w:val="BodyText"/>
        <w:rPr>
          <w:sz w:val="55"/>
        </w:rPr>
      </w:pPr>
    </w:p>
    <w:p w14:paraId="7D44A952" w14:textId="77777777" w:rsidR="006F1C65" w:rsidRDefault="006F1C65">
      <w:pPr>
        <w:pStyle w:val="BodyText"/>
        <w:rPr>
          <w:sz w:val="55"/>
        </w:rPr>
      </w:pPr>
    </w:p>
    <w:p w14:paraId="551A2CB6" w14:textId="77777777" w:rsidR="006F1C65" w:rsidRDefault="006F1C65">
      <w:pPr>
        <w:pStyle w:val="BodyText"/>
        <w:rPr>
          <w:sz w:val="55"/>
        </w:rPr>
      </w:pPr>
    </w:p>
    <w:p w14:paraId="6BFFC79E" w14:textId="735E7E84" w:rsidR="004476A7" w:rsidRDefault="004476A7" w:rsidP="004476A7">
      <w:pPr>
        <w:spacing w:line="609" w:lineRule="exact"/>
        <w:ind w:left="998"/>
        <w:rPr>
          <w:b/>
          <w:sz w:val="50"/>
        </w:rPr>
      </w:pPr>
      <w:r>
        <w:rPr>
          <w:b/>
          <w:color w:val="00558C"/>
          <w:sz w:val="50"/>
        </w:rPr>
        <w:t>Edition</w:t>
      </w:r>
      <w:r>
        <w:rPr>
          <w:b/>
          <w:color w:val="00558C"/>
          <w:spacing w:val="-15"/>
          <w:sz w:val="50"/>
        </w:rPr>
        <w:t xml:space="preserve"> </w:t>
      </w:r>
      <w:r>
        <w:rPr>
          <w:b/>
          <w:color w:val="00558C"/>
          <w:spacing w:val="-5"/>
          <w:sz w:val="50"/>
        </w:rPr>
        <w:t>3.0</w:t>
      </w:r>
    </w:p>
    <w:p w14:paraId="0D54B138" w14:textId="308EF99F" w:rsidR="00071FE9" w:rsidRDefault="004476A7" w:rsidP="004476A7">
      <w:pPr>
        <w:ind w:left="1036"/>
        <w:rPr>
          <w:b/>
          <w:sz w:val="28"/>
        </w:rPr>
      </w:pPr>
      <w:r>
        <w:rPr>
          <w:b/>
          <w:color w:val="00558C"/>
          <w:sz w:val="28"/>
        </w:rPr>
        <w:t>XXXXXX</w:t>
      </w:r>
      <w:r>
        <w:rPr>
          <w:b/>
          <w:color w:val="00558C"/>
          <w:spacing w:val="-10"/>
          <w:sz w:val="28"/>
        </w:rPr>
        <w:t xml:space="preserve"> </w:t>
      </w:r>
      <w:r>
        <w:rPr>
          <w:b/>
          <w:color w:val="00558C"/>
          <w:spacing w:val="-4"/>
          <w:sz w:val="28"/>
        </w:rPr>
        <w:t>XXXX</w:t>
      </w:r>
    </w:p>
    <w:p w14:paraId="0D54B139" w14:textId="77777777" w:rsidR="00071FE9" w:rsidRDefault="00071FE9">
      <w:pPr>
        <w:pStyle w:val="BodyText"/>
        <w:rPr>
          <w:b/>
          <w:sz w:val="20"/>
        </w:rPr>
      </w:pPr>
    </w:p>
    <w:p w14:paraId="0D54B13F" w14:textId="77777777" w:rsidR="00071FE9" w:rsidRDefault="00F96E5D">
      <w:pPr>
        <w:pStyle w:val="BodyText"/>
        <w:spacing w:before="7"/>
        <w:rPr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096" behindDoc="1" locked="0" layoutInCell="1" allowOverlap="1" wp14:anchorId="0D54B404" wp14:editId="4FE80904">
                <wp:simplePos x="0" y="0"/>
                <wp:positionH relativeFrom="page">
                  <wp:posOffset>215900</wp:posOffset>
                </wp:positionH>
                <wp:positionV relativeFrom="paragraph">
                  <wp:posOffset>221749</wp:posOffset>
                </wp:positionV>
                <wp:extent cx="712787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278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27875">
                              <a:moveTo>
                                <a:pt x="0" y="0"/>
                              </a:moveTo>
                              <a:lnTo>
                                <a:pt x="712787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558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3E6801" id="Graphic 5" o:spid="_x0000_s1026" style="position:absolute;margin-left:17pt;margin-top:17.45pt;width:561.25pt;height:.1pt;z-index:-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278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" path="m,l7127875,e" filled="f" strokecolor="#00558c" strokeweight="1pt">
                <v:path arrowok="t"/>
                <w10:wrap type="topAndBottom" anchorx="page"/>
              </v:shape>
            </w:pict>
          </mc:Fallback>
        </mc:AlternateContent>
      </w:r>
    </w:p>
    <w:p w14:paraId="0D54B140" w14:textId="77777777" w:rsidR="00071FE9" w:rsidRDefault="00071FE9">
      <w:pPr>
        <w:pStyle w:val="BodyText"/>
        <w:rPr>
          <w:b/>
          <w:sz w:val="20"/>
        </w:rPr>
      </w:pPr>
    </w:p>
    <w:p w14:paraId="0D54B141" w14:textId="77777777" w:rsidR="00071FE9" w:rsidRDefault="00071FE9">
      <w:pPr>
        <w:pStyle w:val="BodyText"/>
        <w:rPr>
          <w:b/>
          <w:sz w:val="20"/>
        </w:rPr>
      </w:pPr>
    </w:p>
    <w:p w14:paraId="0D54B142" w14:textId="1CF1133B" w:rsidR="00071FE9" w:rsidRDefault="00071FE9">
      <w:pPr>
        <w:pStyle w:val="BodyText"/>
        <w:spacing w:before="8"/>
        <w:rPr>
          <w:b/>
          <w:sz w:val="21"/>
        </w:rPr>
      </w:pPr>
    </w:p>
    <w:p w14:paraId="0D54B143" w14:textId="77777777" w:rsidR="00071FE9" w:rsidRDefault="00071FE9">
      <w:pPr>
        <w:rPr>
          <w:sz w:val="21"/>
        </w:rPr>
        <w:sectPr w:rsidR="00071FE9">
          <w:type w:val="continuous"/>
          <w:pgSz w:w="11910" w:h="16840"/>
          <w:pgMar w:top="260" w:right="240" w:bottom="280" w:left="240" w:header="720" w:footer="720" w:gutter="0"/>
          <w:cols w:space="720"/>
        </w:sectPr>
      </w:pPr>
    </w:p>
    <w:p w14:paraId="0D54B144" w14:textId="77777777" w:rsidR="00071FE9" w:rsidRDefault="00F96E5D">
      <w:pPr>
        <w:pStyle w:val="BodyText"/>
        <w:ind w:left="10761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0D54B408" wp14:editId="0D54B409">
            <wp:extent cx="240762" cy="288035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762" cy="28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4B145" w14:textId="77777777" w:rsidR="00071FE9" w:rsidRDefault="00071FE9">
      <w:pPr>
        <w:pStyle w:val="BodyText"/>
        <w:rPr>
          <w:b/>
          <w:sz w:val="20"/>
        </w:rPr>
      </w:pPr>
    </w:p>
    <w:p w14:paraId="0D54B146" w14:textId="77777777" w:rsidR="00071FE9" w:rsidRDefault="00071FE9">
      <w:pPr>
        <w:pStyle w:val="BodyText"/>
        <w:rPr>
          <w:b/>
          <w:sz w:val="20"/>
        </w:rPr>
      </w:pPr>
    </w:p>
    <w:p w14:paraId="0D54B147" w14:textId="77777777" w:rsidR="00071FE9" w:rsidRDefault="00071FE9">
      <w:pPr>
        <w:pStyle w:val="BodyText"/>
        <w:rPr>
          <w:b/>
          <w:sz w:val="20"/>
        </w:rPr>
      </w:pPr>
    </w:p>
    <w:p w14:paraId="0D54B148" w14:textId="77777777" w:rsidR="00071FE9" w:rsidRDefault="00F96E5D">
      <w:pPr>
        <w:pStyle w:val="Heading1"/>
      </w:pPr>
      <w:r>
        <w:rPr>
          <w:color w:val="009FE3"/>
        </w:rPr>
        <w:t>DOCUMENT</w:t>
      </w:r>
      <w:r>
        <w:rPr>
          <w:color w:val="009FE3"/>
          <w:spacing w:val="-31"/>
        </w:rPr>
        <w:t xml:space="preserve"> </w:t>
      </w:r>
      <w:r>
        <w:rPr>
          <w:color w:val="009FE3"/>
          <w:spacing w:val="-2"/>
        </w:rPr>
        <w:t>REVISION</w:t>
      </w:r>
    </w:p>
    <w:p w14:paraId="0D54B149" w14:textId="77777777" w:rsidR="00071FE9" w:rsidRDefault="00F96E5D">
      <w:pPr>
        <w:pStyle w:val="BodyText"/>
        <w:spacing w:before="7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0D54B40A" wp14:editId="13AEBCA4">
                <wp:simplePos x="0" y="0"/>
                <wp:positionH relativeFrom="page">
                  <wp:posOffset>557783</wp:posOffset>
                </wp:positionH>
                <wp:positionV relativeFrom="paragraph">
                  <wp:posOffset>128514</wp:posOffset>
                </wp:positionV>
                <wp:extent cx="6517005" cy="127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700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7005" h="12700">
                              <a:moveTo>
                                <a:pt x="6516624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6516624" y="12192"/>
                              </a:lnTo>
                              <a:lnTo>
                                <a:pt x="65166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080893" id="Graphic 11" o:spid="_x0000_s1026" style="position:absolute;margin-left:43.9pt;margin-top:10.1pt;width:513.15pt;height:1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70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" path="m6516624,l,,,12192r6516624,l6516624,xe" fillcolor="#00558c" stroked="f">
                <v:path arrowok="t"/>
                <w10:wrap type="topAndBottom" anchorx="page"/>
              </v:shape>
            </w:pict>
          </mc:Fallback>
        </mc:AlternateContent>
      </w:r>
    </w:p>
    <w:p w14:paraId="0D54B14A" w14:textId="77777777" w:rsidR="00071FE9" w:rsidRDefault="00071FE9">
      <w:pPr>
        <w:pStyle w:val="BodyText"/>
        <w:spacing w:before="2"/>
        <w:rPr>
          <w:b/>
          <w:sz w:val="26"/>
        </w:rPr>
      </w:pPr>
    </w:p>
    <w:p w14:paraId="0D54B14B" w14:textId="77777777" w:rsidR="00071FE9" w:rsidRDefault="00F96E5D">
      <w:pPr>
        <w:pStyle w:val="BodyText"/>
        <w:spacing w:before="56"/>
        <w:ind w:left="667"/>
      </w:pPr>
      <w:r>
        <w:t>Revisions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IALA</w:t>
      </w:r>
      <w:r>
        <w:rPr>
          <w:spacing w:val="-4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noted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table</w:t>
      </w:r>
      <w:r>
        <w:rPr>
          <w:spacing w:val="-3"/>
        </w:rPr>
        <w:t xml:space="preserve"> </w:t>
      </w:r>
      <w:r>
        <w:t>prior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issue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revised</w:t>
      </w:r>
      <w:r>
        <w:rPr>
          <w:spacing w:val="-3"/>
        </w:rPr>
        <w:t xml:space="preserve"> </w:t>
      </w:r>
      <w:r>
        <w:rPr>
          <w:spacing w:val="-2"/>
        </w:rPr>
        <w:t>document.</w:t>
      </w:r>
    </w:p>
    <w:p w14:paraId="0D54B14C" w14:textId="77777777" w:rsidR="00071FE9" w:rsidRDefault="00071FE9">
      <w:pPr>
        <w:pStyle w:val="BodyText"/>
        <w:spacing w:before="1" w:after="1"/>
        <w:rPr>
          <w:sz w:val="10"/>
        </w:rPr>
      </w:pPr>
    </w:p>
    <w:tbl>
      <w:tblPr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8"/>
        <w:gridCol w:w="3576"/>
        <w:gridCol w:w="5002"/>
      </w:tblGrid>
      <w:tr w:rsidR="00071FE9" w14:paraId="0D54B150" w14:textId="77777777">
        <w:trPr>
          <w:trHeight w:val="364"/>
        </w:trPr>
        <w:tc>
          <w:tcPr>
            <w:tcW w:w="1908" w:type="dxa"/>
          </w:tcPr>
          <w:p w14:paraId="0D54B14D" w14:textId="77777777" w:rsidR="00071FE9" w:rsidRDefault="00F96E5D">
            <w:pPr>
              <w:pStyle w:val="TableParagraph"/>
              <w:spacing w:before="59"/>
              <w:ind w:left="220"/>
              <w:rPr>
                <w:b/>
                <w:sz w:val="20"/>
              </w:rPr>
            </w:pPr>
            <w:r>
              <w:rPr>
                <w:b/>
                <w:color w:val="00AFAA"/>
                <w:spacing w:val="-4"/>
                <w:sz w:val="20"/>
              </w:rPr>
              <w:t>Date</w:t>
            </w:r>
          </w:p>
        </w:tc>
        <w:tc>
          <w:tcPr>
            <w:tcW w:w="3576" w:type="dxa"/>
          </w:tcPr>
          <w:p w14:paraId="0D54B14E" w14:textId="77777777" w:rsidR="00071FE9" w:rsidRDefault="00F96E5D">
            <w:pPr>
              <w:pStyle w:val="TableParagraph"/>
              <w:spacing w:before="59"/>
              <w:ind w:left="220"/>
              <w:rPr>
                <w:b/>
                <w:sz w:val="20"/>
              </w:rPr>
            </w:pPr>
            <w:r>
              <w:rPr>
                <w:b/>
                <w:color w:val="00AFAA"/>
                <w:sz w:val="20"/>
              </w:rPr>
              <w:t>Page</w:t>
            </w:r>
            <w:r>
              <w:rPr>
                <w:b/>
                <w:color w:val="00AFAA"/>
                <w:spacing w:val="-5"/>
                <w:sz w:val="20"/>
              </w:rPr>
              <w:t xml:space="preserve"> </w:t>
            </w:r>
            <w:r>
              <w:rPr>
                <w:b/>
                <w:color w:val="00AFAA"/>
                <w:sz w:val="20"/>
              </w:rPr>
              <w:t>/</w:t>
            </w:r>
            <w:r>
              <w:rPr>
                <w:b/>
                <w:color w:val="00AFAA"/>
                <w:spacing w:val="-4"/>
                <w:sz w:val="20"/>
              </w:rPr>
              <w:t xml:space="preserve"> </w:t>
            </w:r>
            <w:r>
              <w:rPr>
                <w:b/>
                <w:color w:val="00AFAA"/>
                <w:sz w:val="20"/>
              </w:rPr>
              <w:t>Section</w:t>
            </w:r>
            <w:r>
              <w:rPr>
                <w:b/>
                <w:color w:val="00AFAA"/>
                <w:spacing w:val="-4"/>
                <w:sz w:val="20"/>
              </w:rPr>
              <w:t xml:space="preserve"> </w:t>
            </w:r>
            <w:r>
              <w:rPr>
                <w:b/>
                <w:color w:val="00AFAA"/>
                <w:spacing w:val="-2"/>
                <w:sz w:val="20"/>
              </w:rPr>
              <w:t>Revised</w:t>
            </w:r>
          </w:p>
        </w:tc>
        <w:tc>
          <w:tcPr>
            <w:tcW w:w="5002" w:type="dxa"/>
          </w:tcPr>
          <w:p w14:paraId="0D54B14F" w14:textId="77777777" w:rsidR="00071FE9" w:rsidRDefault="00F96E5D">
            <w:pPr>
              <w:pStyle w:val="TableParagraph"/>
              <w:spacing w:before="59"/>
              <w:ind w:left="220"/>
              <w:rPr>
                <w:b/>
                <w:sz w:val="20"/>
              </w:rPr>
            </w:pPr>
            <w:r>
              <w:rPr>
                <w:b/>
                <w:color w:val="00AFAA"/>
                <w:sz w:val="20"/>
              </w:rPr>
              <w:t>Requirement</w:t>
            </w:r>
            <w:r>
              <w:rPr>
                <w:b/>
                <w:color w:val="00AFAA"/>
                <w:spacing w:val="-7"/>
                <w:sz w:val="20"/>
              </w:rPr>
              <w:t xml:space="preserve"> </w:t>
            </w:r>
            <w:r>
              <w:rPr>
                <w:b/>
                <w:color w:val="00AFAA"/>
                <w:sz w:val="20"/>
              </w:rPr>
              <w:t>for</w:t>
            </w:r>
            <w:r>
              <w:rPr>
                <w:b/>
                <w:color w:val="00AFAA"/>
                <w:spacing w:val="-5"/>
                <w:sz w:val="20"/>
              </w:rPr>
              <w:t xml:space="preserve"> </w:t>
            </w:r>
            <w:r>
              <w:rPr>
                <w:b/>
                <w:color w:val="00AFAA"/>
                <w:spacing w:val="-2"/>
                <w:sz w:val="20"/>
              </w:rPr>
              <w:t>Revision</w:t>
            </w:r>
          </w:p>
        </w:tc>
      </w:tr>
      <w:tr w:rsidR="00FB0417" w14:paraId="0D54B154" w14:textId="77777777" w:rsidTr="000F0B95">
        <w:trPr>
          <w:trHeight w:val="849"/>
        </w:trPr>
        <w:tc>
          <w:tcPr>
            <w:tcW w:w="1908" w:type="dxa"/>
            <w:vAlign w:val="center"/>
          </w:tcPr>
          <w:p w14:paraId="0D54B151" w14:textId="40A5B865" w:rsidR="00FB0417" w:rsidRDefault="00FB0417" w:rsidP="000F0B9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9"/>
              </w:rPr>
              <w:t>December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2015</w:t>
            </w:r>
          </w:p>
        </w:tc>
        <w:tc>
          <w:tcPr>
            <w:tcW w:w="3576" w:type="dxa"/>
            <w:vAlign w:val="center"/>
          </w:tcPr>
          <w:p w14:paraId="0D54B152" w14:textId="309FC326" w:rsidR="00FB0417" w:rsidRDefault="00FB0417" w:rsidP="000F0B9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w w:val="105"/>
                <w:sz w:val="19"/>
              </w:rPr>
              <w:t>Page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5/ Part B</w:t>
            </w:r>
          </w:p>
        </w:tc>
        <w:tc>
          <w:tcPr>
            <w:tcW w:w="5002" w:type="dxa"/>
            <w:vAlign w:val="center"/>
          </w:tcPr>
          <w:p w14:paraId="0D54B153" w14:textId="7C0E5514" w:rsidR="00FB0417" w:rsidRDefault="00FB0417" w:rsidP="000F0B9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w w:val="105"/>
                <w:sz w:val="19"/>
              </w:rPr>
              <w:t>Inclusion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new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Module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3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GNSS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amendment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 lesson plans</w:t>
            </w:r>
          </w:p>
        </w:tc>
      </w:tr>
      <w:tr w:rsidR="00071FE9" w14:paraId="0D54B158" w14:textId="77777777" w:rsidTr="000F0B95">
        <w:trPr>
          <w:trHeight w:val="851"/>
        </w:trPr>
        <w:tc>
          <w:tcPr>
            <w:tcW w:w="1908" w:type="dxa"/>
            <w:vAlign w:val="center"/>
          </w:tcPr>
          <w:p w14:paraId="0D54B155" w14:textId="5A3D13A0" w:rsidR="00071FE9" w:rsidRPr="00934164" w:rsidRDefault="000F0B95" w:rsidP="000F0B95">
            <w:pPr>
              <w:pStyle w:val="TableParagraph"/>
              <w:rPr>
                <w:sz w:val="19"/>
              </w:rPr>
            </w:pPr>
            <w:r w:rsidRPr="00934164">
              <w:rPr>
                <w:sz w:val="19"/>
              </w:rPr>
              <w:t>December 2025</w:t>
            </w:r>
          </w:p>
        </w:tc>
        <w:tc>
          <w:tcPr>
            <w:tcW w:w="3576" w:type="dxa"/>
            <w:vAlign w:val="center"/>
          </w:tcPr>
          <w:p w14:paraId="0D54B156" w14:textId="77777777" w:rsidR="00071FE9" w:rsidRPr="00934164" w:rsidRDefault="00071FE9" w:rsidP="000F0B95">
            <w:pPr>
              <w:pStyle w:val="TableParagraph"/>
              <w:rPr>
                <w:sz w:val="19"/>
              </w:rPr>
            </w:pPr>
          </w:p>
        </w:tc>
        <w:tc>
          <w:tcPr>
            <w:tcW w:w="5002" w:type="dxa"/>
            <w:vAlign w:val="center"/>
          </w:tcPr>
          <w:p w14:paraId="0D54B157" w14:textId="77777777" w:rsidR="00071FE9" w:rsidRPr="00934164" w:rsidRDefault="00071FE9" w:rsidP="000F0B95">
            <w:pPr>
              <w:pStyle w:val="TableParagraph"/>
              <w:rPr>
                <w:sz w:val="19"/>
              </w:rPr>
            </w:pPr>
          </w:p>
        </w:tc>
      </w:tr>
      <w:tr w:rsidR="00071FE9" w14:paraId="0D54B15C" w14:textId="77777777" w:rsidTr="000F0B95">
        <w:trPr>
          <w:trHeight w:val="851"/>
        </w:trPr>
        <w:tc>
          <w:tcPr>
            <w:tcW w:w="1908" w:type="dxa"/>
            <w:vAlign w:val="center"/>
          </w:tcPr>
          <w:p w14:paraId="0D54B159" w14:textId="77777777" w:rsidR="00071FE9" w:rsidRPr="00934164" w:rsidRDefault="00071FE9" w:rsidP="000F0B95">
            <w:pPr>
              <w:pStyle w:val="TableParagraph"/>
              <w:rPr>
                <w:sz w:val="19"/>
              </w:rPr>
            </w:pPr>
          </w:p>
        </w:tc>
        <w:tc>
          <w:tcPr>
            <w:tcW w:w="3576" w:type="dxa"/>
            <w:vAlign w:val="center"/>
          </w:tcPr>
          <w:p w14:paraId="0D54B15A" w14:textId="77777777" w:rsidR="00071FE9" w:rsidRPr="00934164" w:rsidRDefault="00071FE9" w:rsidP="000F0B95">
            <w:pPr>
              <w:pStyle w:val="TableParagraph"/>
              <w:rPr>
                <w:sz w:val="19"/>
              </w:rPr>
            </w:pPr>
          </w:p>
        </w:tc>
        <w:tc>
          <w:tcPr>
            <w:tcW w:w="5002" w:type="dxa"/>
            <w:vAlign w:val="center"/>
          </w:tcPr>
          <w:p w14:paraId="0D54B15B" w14:textId="77777777" w:rsidR="00071FE9" w:rsidRPr="00934164" w:rsidRDefault="00071FE9" w:rsidP="000F0B95">
            <w:pPr>
              <w:pStyle w:val="TableParagraph"/>
              <w:rPr>
                <w:sz w:val="19"/>
              </w:rPr>
            </w:pPr>
          </w:p>
        </w:tc>
      </w:tr>
      <w:tr w:rsidR="00071FE9" w14:paraId="0D54B160" w14:textId="77777777" w:rsidTr="000F0B95">
        <w:trPr>
          <w:trHeight w:val="851"/>
        </w:trPr>
        <w:tc>
          <w:tcPr>
            <w:tcW w:w="1908" w:type="dxa"/>
            <w:vAlign w:val="center"/>
          </w:tcPr>
          <w:p w14:paraId="0D54B15D" w14:textId="77777777" w:rsidR="00071FE9" w:rsidRPr="00934164" w:rsidRDefault="00071FE9" w:rsidP="000F0B95">
            <w:pPr>
              <w:pStyle w:val="TableParagraph"/>
              <w:rPr>
                <w:sz w:val="19"/>
              </w:rPr>
            </w:pPr>
          </w:p>
        </w:tc>
        <w:tc>
          <w:tcPr>
            <w:tcW w:w="3576" w:type="dxa"/>
            <w:vAlign w:val="center"/>
          </w:tcPr>
          <w:p w14:paraId="0D54B15E" w14:textId="77777777" w:rsidR="00071FE9" w:rsidRPr="00934164" w:rsidRDefault="00071FE9" w:rsidP="000F0B95">
            <w:pPr>
              <w:pStyle w:val="TableParagraph"/>
              <w:rPr>
                <w:sz w:val="19"/>
              </w:rPr>
            </w:pPr>
          </w:p>
        </w:tc>
        <w:tc>
          <w:tcPr>
            <w:tcW w:w="5002" w:type="dxa"/>
            <w:vAlign w:val="center"/>
          </w:tcPr>
          <w:p w14:paraId="0D54B15F" w14:textId="77777777" w:rsidR="00071FE9" w:rsidRPr="00934164" w:rsidRDefault="00071FE9" w:rsidP="000F0B95">
            <w:pPr>
              <w:pStyle w:val="TableParagraph"/>
              <w:rPr>
                <w:sz w:val="19"/>
              </w:rPr>
            </w:pPr>
          </w:p>
        </w:tc>
      </w:tr>
      <w:tr w:rsidR="00071FE9" w14:paraId="0D54B164" w14:textId="77777777">
        <w:trPr>
          <w:trHeight w:val="849"/>
        </w:trPr>
        <w:tc>
          <w:tcPr>
            <w:tcW w:w="1908" w:type="dxa"/>
          </w:tcPr>
          <w:p w14:paraId="0D54B161" w14:textId="77777777" w:rsidR="00071FE9" w:rsidRDefault="00071F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76" w:type="dxa"/>
          </w:tcPr>
          <w:p w14:paraId="0D54B162" w14:textId="77777777" w:rsidR="00071FE9" w:rsidRDefault="00071F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02" w:type="dxa"/>
          </w:tcPr>
          <w:p w14:paraId="0D54B163" w14:textId="77777777" w:rsidR="00071FE9" w:rsidRDefault="00071FE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1FE9" w14:paraId="0D54B168" w14:textId="77777777">
        <w:trPr>
          <w:trHeight w:val="851"/>
        </w:trPr>
        <w:tc>
          <w:tcPr>
            <w:tcW w:w="1908" w:type="dxa"/>
          </w:tcPr>
          <w:p w14:paraId="0D54B165" w14:textId="77777777" w:rsidR="00071FE9" w:rsidRDefault="00071F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76" w:type="dxa"/>
          </w:tcPr>
          <w:p w14:paraId="0D54B166" w14:textId="77777777" w:rsidR="00071FE9" w:rsidRDefault="00071FE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02" w:type="dxa"/>
          </w:tcPr>
          <w:p w14:paraId="0D54B167" w14:textId="77777777" w:rsidR="00071FE9" w:rsidRDefault="00071FE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D54B169" w14:textId="77777777" w:rsidR="00071FE9" w:rsidRDefault="00071FE9">
      <w:pPr>
        <w:rPr>
          <w:rFonts w:ascii="Times New Roman"/>
          <w:sz w:val="20"/>
        </w:rPr>
        <w:sectPr w:rsidR="00071FE9">
          <w:footerReference w:type="default" r:id="rId14"/>
          <w:pgSz w:w="11910" w:h="16840"/>
          <w:pgMar w:top="440" w:right="240" w:bottom="1240" w:left="240" w:header="0" w:footer="1046" w:gutter="0"/>
          <w:pgNumType w:start="2"/>
          <w:cols w:space="720"/>
        </w:sectPr>
      </w:pPr>
    </w:p>
    <w:p w14:paraId="0D54B16A" w14:textId="77777777" w:rsidR="00071FE9" w:rsidRDefault="00F96E5D">
      <w:pPr>
        <w:pStyle w:val="BodyText"/>
        <w:ind w:left="10761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0D54B40C" wp14:editId="0D54B40D">
            <wp:extent cx="240762" cy="288035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762" cy="28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4B16B" w14:textId="77777777" w:rsidR="00071FE9" w:rsidRDefault="00071FE9">
      <w:pPr>
        <w:pStyle w:val="BodyText"/>
        <w:rPr>
          <w:sz w:val="20"/>
        </w:rPr>
      </w:pPr>
    </w:p>
    <w:p w14:paraId="0D54B16C" w14:textId="77777777" w:rsidR="00071FE9" w:rsidRDefault="00071FE9">
      <w:pPr>
        <w:pStyle w:val="BodyText"/>
        <w:rPr>
          <w:sz w:val="20"/>
        </w:rPr>
      </w:pPr>
    </w:p>
    <w:p w14:paraId="0D54B16D" w14:textId="77777777" w:rsidR="00071FE9" w:rsidRDefault="00071FE9">
      <w:pPr>
        <w:pStyle w:val="BodyText"/>
        <w:rPr>
          <w:sz w:val="20"/>
        </w:rPr>
      </w:pPr>
    </w:p>
    <w:p w14:paraId="0D54B16E" w14:textId="77777777" w:rsidR="00071FE9" w:rsidRDefault="00F96E5D">
      <w:pPr>
        <w:pStyle w:val="Heading1"/>
      </w:pPr>
      <w:r>
        <w:rPr>
          <w:color w:val="009FE3"/>
          <w:spacing w:val="-2"/>
        </w:rPr>
        <w:t>CONTENTS</w:t>
      </w:r>
    </w:p>
    <w:p w14:paraId="0D54B16F" w14:textId="77777777" w:rsidR="00071FE9" w:rsidRDefault="00F96E5D">
      <w:pPr>
        <w:pStyle w:val="BodyText"/>
        <w:spacing w:before="7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0D54B40E" wp14:editId="31879F6B">
                <wp:simplePos x="0" y="0"/>
                <wp:positionH relativeFrom="page">
                  <wp:posOffset>557783</wp:posOffset>
                </wp:positionH>
                <wp:positionV relativeFrom="paragraph">
                  <wp:posOffset>128514</wp:posOffset>
                </wp:positionV>
                <wp:extent cx="6517005" cy="1270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700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7005" h="12700">
                              <a:moveTo>
                                <a:pt x="6516624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6516624" y="12192"/>
                              </a:lnTo>
                              <a:lnTo>
                                <a:pt x="65166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F7EC32" id="Graphic 13" o:spid="_x0000_s1026" style="position:absolute;margin-left:43.9pt;margin-top:10.1pt;width:513.15pt;height:1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70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" path="m6516624,l,,,12192r6516624,l6516624,xe" fillcolor="#00558c" stroked="f">
                <v:path arrowok="t"/>
                <w10:wrap type="topAndBottom" anchorx="page"/>
              </v:shape>
            </w:pict>
          </mc:Fallback>
        </mc:AlternateContent>
      </w:r>
    </w:p>
    <w:p w14:paraId="0D54B170" w14:textId="77777777" w:rsidR="00071FE9" w:rsidRDefault="00071FE9">
      <w:pPr>
        <w:pStyle w:val="BodyText"/>
        <w:rPr>
          <w:b/>
          <w:sz w:val="20"/>
        </w:rPr>
      </w:pPr>
    </w:p>
    <w:p w14:paraId="0D54B171" w14:textId="77777777" w:rsidR="00071FE9" w:rsidRDefault="00071FE9">
      <w:pPr>
        <w:pStyle w:val="BodyText"/>
        <w:rPr>
          <w:b/>
          <w:sz w:val="20"/>
        </w:rPr>
      </w:pPr>
    </w:p>
    <w:p w14:paraId="0D54B172" w14:textId="77777777" w:rsidR="00071FE9" w:rsidRDefault="00071FE9">
      <w:pPr>
        <w:pStyle w:val="BodyText"/>
        <w:rPr>
          <w:b/>
          <w:sz w:val="20"/>
        </w:rPr>
      </w:pPr>
    </w:p>
    <w:p w14:paraId="0D54B173" w14:textId="77777777" w:rsidR="00071FE9" w:rsidRDefault="00071FE9">
      <w:pPr>
        <w:pStyle w:val="BodyText"/>
        <w:spacing w:before="5"/>
        <w:rPr>
          <w:b/>
          <w:sz w:val="24"/>
        </w:rPr>
      </w:pPr>
    </w:p>
    <w:sdt>
      <w:sdtPr>
        <w:rPr>
          <w:b w:val="0"/>
          <w:bCs w:val="0"/>
        </w:rPr>
        <w:id w:val="-1980062945"/>
        <w:docPartObj>
          <w:docPartGallery w:val="Table of Contents"/>
          <w:docPartUnique/>
        </w:docPartObj>
      </w:sdtPr>
      <w:sdtEndPr/>
      <w:sdtContent>
        <w:p w14:paraId="0D54B174" w14:textId="77777777" w:rsidR="00071FE9" w:rsidRDefault="00071FE9">
          <w:pPr>
            <w:pStyle w:val="TOC1"/>
            <w:tabs>
              <w:tab w:val="left" w:pos="1800"/>
              <w:tab w:val="right" w:leader="dot" w:pos="10448"/>
            </w:tabs>
            <w:spacing w:before="56"/>
            <w:ind w:left="667" w:firstLine="0"/>
          </w:pPr>
          <w:hyperlink w:anchor="_bookmark0" w:history="1">
            <w:r>
              <w:rPr>
                <w:color w:val="00558C"/>
              </w:rPr>
              <w:t>PART</w:t>
            </w:r>
            <w:r>
              <w:rPr>
                <w:color w:val="00558C"/>
                <w:spacing w:val="-2"/>
              </w:rPr>
              <w:t xml:space="preserve"> </w:t>
            </w:r>
            <w:r>
              <w:rPr>
                <w:color w:val="00558C"/>
                <w:spacing w:val="-10"/>
              </w:rPr>
              <w:t>A</w:t>
            </w:r>
            <w:r>
              <w:rPr>
                <w:color w:val="00558C"/>
              </w:rPr>
              <w:tab/>
              <w:t>COURSE</w:t>
            </w:r>
            <w:r>
              <w:rPr>
                <w:color w:val="00558C"/>
                <w:spacing w:val="-4"/>
              </w:rPr>
              <w:t xml:space="preserve"> </w:t>
            </w:r>
            <w:r>
              <w:rPr>
                <w:color w:val="00558C"/>
                <w:spacing w:val="-2"/>
              </w:rPr>
              <w:t>OVERVIEW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10"/>
              </w:rPr>
              <w:t>6</w:t>
            </w:r>
          </w:hyperlink>
        </w:p>
        <w:p w14:paraId="0D54B175" w14:textId="77777777" w:rsidR="00071FE9" w:rsidRDefault="00071FE9">
          <w:pPr>
            <w:pStyle w:val="TOC1"/>
            <w:numPr>
              <w:ilvl w:val="0"/>
              <w:numId w:val="25"/>
            </w:numPr>
            <w:tabs>
              <w:tab w:val="left" w:pos="1092"/>
              <w:tab w:val="right" w:leader="dot" w:pos="10448"/>
            </w:tabs>
          </w:pPr>
          <w:hyperlink w:anchor="_bookmark1" w:history="1">
            <w:r>
              <w:rPr>
                <w:color w:val="00558C"/>
                <w:spacing w:val="-2"/>
              </w:rPr>
              <w:t>INTRODUCTION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10"/>
              </w:rPr>
              <w:t>6</w:t>
            </w:r>
          </w:hyperlink>
        </w:p>
        <w:p w14:paraId="0D54B176" w14:textId="77777777" w:rsidR="00071FE9" w:rsidRDefault="00071FE9">
          <w:pPr>
            <w:pStyle w:val="TOC2"/>
            <w:numPr>
              <w:ilvl w:val="1"/>
              <w:numId w:val="25"/>
            </w:numPr>
            <w:tabs>
              <w:tab w:val="left" w:pos="1375"/>
              <w:tab w:val="right" w:leader="dot" w:pos="10448"/>
            </w:tabs>
            <w:ind w:hanging="708"/>
          </w:pPr>
          <w:hyperlink w:anchor="_bookmark2" w:history="1">
            <w:r>
              <w:rPr>
                <w:color w:val="00558C"/>
              </w:rPr>
              <w:t>Purpose</w:t>
            </w:r>
            <w:r>
              <w:rPr>
                <w:color w:val="00558C"/>
                <w:spacing w:val="-1"/>
              </w:rPr>
              <w:t xml:space="preserve"> </w:t>
            </w:r>
            <w:r>
              <w:rPr>
                <w:color w:val="00558C"/>
              </w:rPr>
              <w:t>of</w:t>
            </w:r>
            <w:r>
              <w:rPr>
                <w:color w:val="00558C"/>
                <w:spacing w:val="-4"/>
              </w:rPr>
              <w:t xml:space="preserve"> </w:t>
            </w:r>
            <w:r>
              <w:rPr>
                <w:color w:val="00558C"/>
              </w:rPr>
              <w:t>the</w:t>
            </w:r>
            <w:r>
              <w:rPr>
                <w:color w:val="00558C"/>
                <w:spacing w:val="-3"/>
              </w:rPr>
              <w:t xml:space="preserve"> </w:t>
            </w:r>
            <w:r>
              <w:rPr>
                <w:color w:val="00558C"/>
              </w:rPr>
              <w:t>Model</w:t>
            </w:r>
            <w:r>
              <w:rPr>
                <w:color w:val="00558C"/>
                <w:spacing w:val="-1"/>
              </w:rPr>
              <w:t xml:space="preserve"> </w:t>
            </w:r>
            <w:r>
              <w:rPr>
                <w:color w:val="00558C"/>
                <w:spacing w:val="-2"/>
              </w:rPr>
              <w:t>Course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10"/>
              </w:rPr>
              <w:t>6</w:t>
            </w:r>
          </w:hyperlink>
        </w:p>
        <w:p w14:paraId="0D54B177" w14:textId="77777777" w:rsidR="00071FE9" w:rsidRDefault="00071FE9">
          <w:pPr>
            <w:pStyle w:val="TOC2"/>
            <w:numPr>
              <w:ilvl w:val="1"/>
              <w:numId w:val="25"/>
            </w:numPr>
            <w:tabs>
              <w:tab w:val="left" w:pos="1375"/>
              <w:tab w:val="right" w:leader="dot" w:pos="10448"/>
            </w:tabs>
            <w:spacing w:before="70"/>
            <w:ind w:hanging="708"/>
          </w:pPr>
          <w:hyperlink w:anchor="_bookmark3" w:history="1">
            <w:r>
              <w:rPr>
                <w:color w:val="00558C"/>
              </w:rPr>
              <w:t>Use</w:t>
            </w:r>
            <w:r>
              <w:rPr>
                <w:color w:val="00558C"/>
                <w:spacing w:val="-3"/>
              </w:rPr>
              <w:t xml:space="preserve"> </w:t>
            </w:r>
            <w:r>
              <w:rPr>
                <w:color w:val="00558C"/>
              </w:rPr>
              <w:t>of</w:t>
            </w:r>
            <w:r>
              <w:rPr>
                <w:color w:val="00558C"/>
                <w:spacing w:val="-1"/>
              </w:rPr>
              <w:t xml:space="preserve"> </w:t>
            </w:r>
            <w:r>
              <w:rPr>
                <w:color w:val="00558C"/>
              </w:rPr>
              <w:t>the</w:t>
            </w:r>
            <w:r>
              <w:rPr>
                <w:color w:val="00558C"/>
                <w:spacing w:val="-3"/>
              </w:rPr>
              <w:t xml:space="preserve"> </w:t>
            </w:r>
            <w:r>
              <w:rPr>
                <w:color w:val="00558C"/>
              </w:rPr>
              <w:t>Model</w:t>
            </w:r>
            <w:r>
              <w:rPr>
                <w:color w:val="00558C"/>
                <w:spacing w:val="-3"/>
              </w:rPr>
              <w:t xml:space="preserve"> </w:t>
            </w:r>
            <w:r>
              <w:rPr>
                <w:color w:val="00558C"/>
                <w:spacing w:val="-2"/>
              </w:rPr>
              <w:t>Course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10"/>
              </w:rPr>
              <w:t>7</w:t>
            </w:r>
          </w:hyperlink>
        </w:p>
        <w:p w14:paraId="0D54B178" w14:textId="77777777" w:rsidR="00071FE9" w:rsidRDefault="00071FE9">
          <w:pPr>
            <w:pStyle w:val="TOC2"/>
            <w:numPr>
              <w:ilvl w:val="1"/>
              <w:numId w:val="25"/>
            </w:numPr>
            <w:tabs>
              <w:tab w:val="left" w:pos="1375"/>
              <w:tab w:val="right" w:leader="dot" w:pos="10449"/>
            </w:tabs>
            <w:ind w:hanging="708"/>
          </w:pPr>
          <w:hyperlink w:anchor="_bookmark4" w:history="1">
            <w:r>
              <w:rPr>
                <w:color w:val="00558C"/>
              </w:rPr>
              <w:t>Teaching</w:t>
            </w:r>
            <w:r>
              <w:rPr>
                <w:color w:val="00558C"/>
                <w:spacing w:val="-7"/>
              </w:rPr>
              <w:t xml:space="preserve"> </w:t>
            </w:r>
            <w:r>
              <w:rPr>
                <w:color w:val="00558C"/>
                <w:spacing w:val="-2"/>
              </w:rPr>
              <w:t>modules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10"/>
              </w:rPr>
              <w:t>8</w:t>
            </w:r>
          </w:hyperlink>
        </w:p>
        <w:p w14:paraId="0D54B179" w14:textId="77777777" w:rsidR="00071FE9" w:rsidRDefault="00071FE9">
          <w:pPr>
            <w:pStyle w:val="TOC1"/>
            <w:tabs>
              <w:tab w:val="left" w:pos="1800"/>
              <w:tab w:val="right" w:leader="dot" w:pos="10449"/>
            </w:tabs>
            <w:ind w:left="667" w:firstLine="0"/>
          </w:pPr>
          <w:hyperlink w:anchor="_bookmark6" w:history="1">
            <w:r>
              <w:rPr>
                <w:color w:val="00558C"/>
              </w:rPr>
              <w:t>PART</w:t>
            </w:r>
            <w:r>
              <w:rPr>
                <w:color w:val="00558C"/>
                <w:spacing w:val="-4"/>
              </w:rPr>
              <w:t xml:space="preserve"> </w:t>
            </w:r>
            <w:r>
              <w:rPr>
                <w:color w:val="00558C"/>
                <w:spacing w:val="-10"/>
              </w:rPr>
              <w:t>B</w:t>
            </w:r>
            <w:r>
              <w:rPr>
                <w:color w:val="00558C"/>
              </w:rPr>
              <w:tab/>
              <w:t>DELIVERY</w:t>
            </w:r>
            <w:r>
              <w:rPr>
                <w:color w:val="00558C"/>
                <w:spacing w:val="-2"/>
              </w:rPr>
              <w:t xml:space="preserve"> </w:t>
            </w:r>
            <w:r>
              <w:rPr>
                <w:color w:val="00558C"/>
              </w:rPr>
              <w:t>OF</w:t>
            </w:r>
            <w:r>
              <w:rPr>
                <w:color w:val="00558C"/>
                <w:spacing w:val="-6"/>
              </w:rPr>
              <w:t xml:space="preserve"> </w:t>
            </w:r>
            <w:r>
              <w:rPr>
                <w:color w:val="00558C"/>
              </w:rPr>
              <w:t>THE</w:t>
            </w:r>
            <w:r>
              <w:rPr>
                <w:color w:val="00558C"/>
                <w:spacing w:val="-3"/>
              </w:rPr>
              <w:t xml:space="preserve"> </w:t>
            </w:r>
            <w:r>
              <w:rPr>
                <w:color w:val="00558C"/>
              </w:rPr>
              <w:t>MODEL</w:t>
            </w:r>
            <w:r>
              <w:rPr>
                <w:color w:val="00558C"/>
                <w:spacing w:val="-4"/>
              </w:rPr>
              <w:t xml:space="preserve"> </w:t>
            </w:r>
            <w:r>
              <w:rPr>
                <w:color w:val="00558C"/>
                <w:spacing w:val="-2"/>
              </w:rPr>
              <w:t>COURSE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10"/>
              </w:rPr>
              <w:t>9</w:t>
            </w:r>
          </w:hyperlink>
        </w:p>
        <w:p w14:paraId="0D54B17A" w14:textId="77777777" w:rsidR="00071FE9" w:rsidRDefault="00071FE9">
          <w:pPr>
            <w:pStyle w:val="TOC1"/>
            <w:numPr>
              <w:ilvl w:val="0"/>
              <w:numId w:val="24"/>
            </w:numPr>
            <w:tabs>
              <w:tab w:val="left" w:pos="1092"/>
              <w:tab w:val="right" w:leader="dot" w:pos="10449"/>
            </w:tabs>
            <w:spacing w:before="70"/>
          </w:pPr>
          <w:hyperlink w:anchor="_bookmark7" w:history="1">
            <w:r>
              <w:rPr>
                <w:color w:val="00558C"/>
                <w:spacing w:val="-2"/>
              </w:rPr>
              <w:t>INTRODUCTION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10"/>
              </w:rPr>
              <w:t>9</w:t>
            </w:r>
          </w:hyperlink>
        </w:p>
        <w:p w14:paraId="0D54B17B" w14:textId="77777777" w:rsidR="00071FE9" w:rsidRDefault="00071FE9">
          <w:pPr>
            <w:pStyle w:val="TOC1"/>
            <w:numPr>
              <w:ilvl w:val="0"/>
              <w:numId w:val="24"/>
            </w:numPr>
            <w:tabs>
              <w:tab w:val="left" w:pos="1092"/>
              <w:tab w:val="right" w:leader="dot" w:pos="10449"/>
            </w:tabs>
          </w:pPr>
          <w:hyperlink w:anchor="_bookmark8" w:history="1">
            <w:r>
              <w:rPr>
                <w:color w:val="00558C"/>
                <w:spacing w:val="-2"/>
              </w:rPr>
              <w:t>IMPLEMENTATION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10"/>
              </w:rPr>
              <w:t>9</w:t>
            </w:r>
          </w:hyperlink>
        </w:p>
        <w:p w14:paraId="0D54B17C" w14:textId="77777777" w:rsidR="00071FE9" w:rsidRDefault="00071FE9">
          <w:pPr>
            <w:pStyle w:val="TOC1"/>
            <w:numPr>
              <w:ilvl w:val="0"/>
              <w:numId w:val="24"/>
            </w:numPr>
            <w:tabs>
              <w:tab w:val="left" w:pos="1092"/>
              <w:tab w:val="right" w:leader="dot" w:pos="10449"/>
            </w:tabs>
            <w:spacing w:before="73"/>
          </w:pPr>
          <w:hyperlink w:anchor="_bookmark9" w:history="1">
            <w:r>
              <w:rPr>
                <w:color w:val="00558C"/>
                <w:spacing w:val="-2"/>
              </w:rPr>
              <w:t>VALIDATION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10"/>
              </w:rPr>
              <w:t>9</w:t>
            </w:r>
          </w:hyperlink>
        </w:p>
        <w:p w14:paraId="0D54B17D" w14:textId="77777777" w:rsidR="00071FE9" w:rsidRDefault="00071FE9">
          <w:pPr>
            <w:pStyle w:val="TOC1"/>
            <w:numPr>
              <w:ilvl w:val="0"/>
              <w:numId w:val="24"/>
            </w:numPr>
            <w:tabs>
              <w:tab w:val="left" w:pos="1092"/>
              <w:tab w:val="right" w:leader="dot" w:pos="10450"/>
            </w:tabs>
            <w:spacing w:before="69"/>
            <w:ind w:hanging="424"/>
          </w:pPr>
          <w:hyperlink w:anchor="_bookmark10" w:history="1">
            <w:r>
              <w:rPr>
                <w:color w:val="00558C"/>
              </w:rPr>
              <w:t>TRAINING</w:t>
            </w:r>
            <w:r>
              <w:rPr>
                <w:color w:val="00558C"/>
                <w:spacing w:val="-6"/>
              </w:rPr>
              <w:t xml:space="preserve"> </w:t>
            </w:r>
            <w:r>
              <w:rPr>
                <w:color w:val="00558C"/>
                <w:spacing w:val="-2"/>
              </w:rPr>
              <w:t>PROGRAMME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10</w:t>
            </w:r>
          </w:hyperlink>
        </w:p>
        <w:p w14:paraId="0D54B17E" w14:textId="77777777" w:rsidR="00071FE9" w:rsidRDefault="00071FE9">
          <w:pPr>
            <w:pStyle w:val="TOC2"/>
            <w:numPr>
              <w:ilvl w:val="1"/>
              <w:numId w:val="24"/>
            </w:numPr>
            <w:tabs>
              <w:tab w:val="left" w:pos="1376"/>
              <w:tab w:val="right" w:leader="dot" w:pos="10450"/>
            </w:tabs>
            <w:spacing w:before="73"/>
            <w:ind w:hanging="708"/>
          </w:pPr>
          <w:hyperlink w:anchor="_bookmark11" w:history="1">
            <w:r>
              <w:rPr>
                <w:color w:val="00558C"/>
              </w:rPr>
              <w:t>General</w:t>
            </w:r>
            <w:r>
              <w:rPr>
                <w:color w:val="00558C"/>
                <w:spacing w:val="-4"/>
              </w:rPr>
              <w:t xml:space="preserve"> </w:t>
            </w:r>
            <w:r>
              <w:rPr>
                <w:color w:val="00558C"/>
                <w:spacing w:val="-2"/>
              </w:rPr>
              <w:t>principles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10</w:t>
            </w:r>
          </w:hyperlink>
        </w:p>
        <w:p w14:paraId="0D54B17F" w14:textId="77777777" w:rsidR="00071FE9" w:rsidRDefault="00071FE9">
          <w:pPr>
            <w:pStyle w:val="TOC2"/>
            <w:numPr>
              <w:ilvl w:val="1"/>
              <w:numId w:val="24"/>
            </w:numPr>
            <w:tabs>
              <w:tab w:val="left" w:pos="1376"/>
              <w:tab w:val="right" w:leader="dot" w:pos="10450"/>
            </w:tabs>
            <w:ind w:hanging="708"/>
          </w:pPr>
          <w:hyperlink w:anchor="_bookmark12" w:history="1">
            <w:r>
              <w:rPr>
                <w:color w:val="00558C"/>
              </w:rPr>
              <w:t>Training</w:t>
            </w:r>
            <w:r>
              <w:rPr>
                <w:color w:val="00558C"/>
                <w:spacing w:val="-5"/>
              </w:rPr>
              <w:t xml:space="preserve"> </w:t>
            </w:r>
            <w:r>
              <w:rPr>
                <w:color w:val="00558C"/>
              </w:rPr>
              <w:t>needs</w:t>
            </w:r>
            <w:r>
              <w:rPr>
                <w:color w:val="00558C"/>
                <w:spacing w:val="-4"/>
              </w:rPr>
              <w:t xml:space="preserve"> </w:t>
            </w:r>
            <w:r>
              <w:rPr>
                <w:color w:val="00558C"/>
                <w:spacing w:val="-2"/>
              </w:rPr>
              <w:t>analysis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10</w:t>
            </w:r>
          </w:hyperlink>
        </w:p>
        <w:p w14:paraId="0D54B180" w14:textId="77777777" w:rsidR="00071FE9" w:rsidRDefault="00071FE9">
          <w:pPr>
            <w:pStyle w:val="TOC2"/>
            <w:numPr>
              <w:ilvl w:val="1"/>
              <w:numId w:val="24"/>
            </w:numPr>
            <w:tabs>
              <w:tab w:val="left" w:pos="1376"/>
              <w:tab w:val="right" w:leader="dot" w:pos="10451"/>
            </w:tabs>
            <w:spacing w:before="70"/>
            <w:ind w:hanging="708"/>
          </w:pPr>
          <w:hyperlink w:anchor="_bookmark14" w:history="1">
            <w:r>
              <w:rPr>
                <w:color w:val="00558C"/>
              </w:rPr>
              <w:t>Course</w:t>
            </w:r>
            <w:r>
              <w:rPr>
                <w:color w:val="00558C"/>
                <w:spacing w:val="-2"/>
              </w:rPr>
              <w:t xml:space="preserve"> </w:t>
            </w:r>
            <w:r>
              <w:rPr>
                <w:color w:val="00558C"/>
              </w:rPr>
              <w:t>intake</w:t>
            </w:r>
            <w:r>
              <w:rPr>
                <w:color w:val="00558C"/>
                <w:spacing w:val="-5"/>
              </w:rPr>
              <w:t xml:space="preserve"> </w:t>
            </w:r>
            <w:r>
              <w:rPr>
                <w:color w:val="00558C"/>
              </w:rPr>
              <w:t>-</w:t>
            </w:r>
            <w:r>
              <w:rPr>
                <w:color w:val="00558C"/>
                <w:spacing w:val="-2"/>
              </w:rPr>
              <w:t xml:space="preserve"> limitations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11</w:t>
            </w:r>
          </w:hyperlink>
        </w:p>
        <w:p w14:paraId="0D54B181" w14:textId="77777777" w:rsidR="00071FE9" w:rsidRDefault="00071FE9">
          <w:pPr>
            <w:pStyle w:val="TOC2"/>
            <w:numPr>
              <w:ilvl w:val="1"/>
              <w:numId w:val="24"/>
            </w:numPr>
            <w:tabs>
              <w:tab w:val="left" w:pos="1376"/>
              <w:tab w:val="right" w:leader="dot" w:pos="10451"/>
            </w:tabs>
            <w:ind w:hanging="708"/>
          </w:pPr>
          <w:hyperlink w:anchor="_bookmark15" w:history="1">
            <w:r>
              <w:rPr>
                <w:color w:val="00558C"/>
              </w:rPr>
              <w:t>Staff</w:t>
            </w:r>
            <w:r>
              <w:rPr>
                <w:color w:val="00558C"/>
                <w:spacing w:val="-3"/>
              </w:rPr>
              <w:t xml:space="preserve"> </w:t>
            </w:r>
            <w:r>
              <w:rPr>
                <w:color w:val="00558C"/>
                <w:spacing w:val="-2"/>
              </w:rPr>
              <w:t>requirements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7"/>
              </w:rPr>
              <w:t>11</w:t>
            </w:r>
          </w:hyperlink>
        </w:p>
        <w:p w14:paraId="0D54B182" w14:textId="77777777" w:rsidR="00071FE9" w:rsidRDefault="00071FE9">
          <w:pPr>
            <w:pStyle w:val="TOC1"/>
            <w:numPr>
              <w:ilvl w:val="0"/>
              <w:numId w:val="24"/>
            </w:numPr>
            <w:tabs>
              <w:tab w:val="left" w:pos="1093"/>
              <w:tab w:val="right" w:leader="dot" w:pos="10451"/>
            </w:tabs>
            <w:ind w:left="1093" w:hanging="424"/>
          </w:pPr>
          <w:hyperlink w:anchor="_bookmark16" w:history="1">
            <w:r>
              <w:rPr>
                <w:color w:val="00558C"/>
                <w:spacing w:val="-2"/>
              </w:rPr>
              <w:t>ASSESSMENT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11</w:t>
            </w:r>
          </w:hyperlink>
        </w:p>
        <w:p w14:paraId="0D54B183" w14:textId="77777777" w:rsidR="00071FE9" w:rsidRDefault="00071FE9">
          <w:pPr>
            <w:pStyle w:val="TOC1"/>
            <w:tabs>
              <w:tab w:val="left" w:pos="1802"/>
              <w:tab w:val="right" w:leader="dot" w:pos="10451"/>
            </w:tabs>
            <w:spacing w:before="70"/>
            <w:ind w:left="669" w:firstLine="0"/>
          </w:pPr>
          <w:hyperlink w:anchor="_bookmark17" w:history="1">
            <w:r>
              <w:rPr>
                <w:color w:val="00558C"/>
              </w:rPr>
              <w:t>PART</w:t>
            </w:r>
            <w:r>
              <w:rPr>
                <w:color w:val="00558C"/>
                <w:spacing w:val="-2"/>
              </w:rPr>
              <w:t xml:space="preserve"> </w:t>
            </w:r>
            <w:r>
              <w:rPr>
                <w:color w:val="00558C"/>
                <w:spacing w:val="-10"/>
              </w:rPr>
              <w:t>C</w:t>
            </w:r>
            <w:r>
              <w:rPr>
                <w:color w:val="00558C"/>
              </w:rPr>
              <w:tab/>
              <w:t>COURSE</w:t>
            </w:r>
            <w:r>
              <w:rPr>
                <w:color w:val="00558C"/>
                <w:spacing w:val="-4"/>
              </w:rPr>
              <w:t xml:space="preserve"> </w:t>
            </w:r>
            <w:r>
              <w:rPr>
                <w:color w:val="00558C"/>
                <w:spacing w:val="-2"/>
              </w:rPr>
              <w:t>FRAMEWORK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12</w:t>
            </w:r>
          </w:hyperlink>
        </w:p>
        <w:p w14:paraId="0D54B184" w14:textId="77777777" w:rsidR="00071FE9" w:rsidRDefault="00071FE9">
          <w:pPr>
            <w:pStyle w:val="TOC1"/>
            <w:numPr>
              <w:ilvl w:val="0"/>
              <w:numId w:val="23"/>
            </w:numPr>
            <w:tabs>
              <w:tab w:val="left" w:pos="1094"/>
              <w:tab w:val="right" w:leader="dot" w:pos="10452"/>
            </w:tabs>
          </w:pPr>
          <w:hyperlink w:anchor="_bookmark18" w:history="1">
            <w:r>
              <w:rPr>
                <w:color w:val="00558C"/>
              </w:rPr>
              <w:t>RECURRENT</w:t>
            </w:r>
            <w:r>
              <w:rPr>
                <w:color w:val="00558C"/>
                <w:spacing w:val="-7"/>
              </w:rPr>
              <w:t xml:space="preserve"> </w:t>
            </w:r>
            <w:r>
              <w:rPr>
                <w:color w:val="00558C"/>
                <w:spacing w:val="-2"/>
              </w:rPr>
              <w:t>TRAINING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12</w:t>
            </w:r>
          </w:hyperlink>
        </w:p>
        <w:p w14:paraId="0D54B185" w14:textId="77777777" w:rsidR="00071FE9" w:rsidRDefault="00071FE9">
          <w:pPr>
            <w:pStyle w:val="TOC2"/>
            <w:numPr>
              <w:ilvl w:val="1"/>
              <w:numId w:val="23"/>
            </w:numPr>
            <w:tabs>
              <w:tab w:val="left" w:pos="1377"/>
              <w:tab w:val="right" w:leader="dot" w:pos="10452"/>
            </w:tabs>
            <w:ind w:hanging="708"/>
          </w:pPr>
          <w:hyperlink w:anchor="_bookmark19" w:history="1">
            <w:r>
              <w:rPr>
                <w:color w:val="00558C"/>
                <w:spacing w:val="-2"/>
              </w:rPr>
              <w:t>Introduction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12</w:t>
            </w:r>
          </w:hyperlink>
        </w:p>
        <w:p w14:paraId="0D54B186" w14:textId="77777777" w:rsidR="00071FE9" w:rsidRDefault="00071FE9">
          <w:pPr>
            <w:pStyle w:val="TOC2"/>
            <w:numPr>
              <w:ilvl w:val="1"/>
              <w:numId w:val="23"/>
            </w:numPr>
            <w:tabs>
              <w:tab w:val="left" w:pos="1378"/>
              <w:tab w:val="right" w:leader="dot" w:pos="10452"/>
            </w:tabs>
            <w:spacing w:before="70"/>
            <w:ind w:left="1378" w:hanging="708"/>
          </w:pPr>
          <w:hyperlink w:anchor="_bookmark20" w:history="1">
            <w:r>
              <w:rPr>
                <w:color w:val="00558C"/>
              </w:rPr>
              <w:t>Course</w:t>
            </w:r>
            <w:r>
              <w:rPr>
                <w:color w:val="00558C"/>
                <w:spacing w:val="-6"/>
              </w:rPr>
              <w:t xml:space="preserve"> </w:t>
            </w:r>
            <w:r>
              <w:rPr>
                <w:color w:val="00558C"/>
                <w:spacing w:val="-2"/>
              </w:rPr>
              <w:t>structure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12</w:t>
            </w:r>
          </w:hyperlink>
        </w:p>
        <w:p w14:paraId="0D54B187" w14:textId="77777777" w:rsidR="00071FE9" w:rsidRDefault="00071FE9">
          <w:pPr>
            <w:pStyle w:val="TOC2"/>
            <w:numPr>
              <w:ilvl w:val="1"/>
              <w:numId w:val="23"/>
            </w:numPr>
            <w:tabs>
              <w:tab w:val="left" w:pos="1378"/>
              <w:tab w:val="right" w:leader="dot" w:pos="10452"/>
            </w:tabs>
            <w:ind w:left="1378" w:hanging="708"/>
          </w:pPr>
          <w:hyperlink w:anchor="_bookmark21" w:history="1">
            <w:r>
              <w:rPr>
                <w:color w:val="00558C"/>
              </w:rPr>
              <w:t>Entry</w:t>
            </w:r>
            <w:r>
              <w:rPr>
                <w:color w:val="00558C"/>
                <w:spacing w:val="-3"/>
              </w:rPr>
              <w:t xml:space="preserve"> </w:t>
            </w:r>
            <w:r>
              <w:rPr>
                <w:color w:val="00558C"/>
                <w:spacing w:val="-2"/>
              </w:rPr>
              <w:t>standard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13</w:t>
            </w:r>
          </w:hyperlink>
        </w:p>
        <w:p w14:paraId="0D54B188" w14:textId="77777777" w:rsidR="00071FE9" w:rsidRDefault="00071FE9">
          <w:pPr>
            <w:pStyle w:val="TOC2"/>
            <w:numPr>
              <w:ilvl w:val="1"/>
              <w:numId w:val="23"/>
            </w:numPr>
            <w:tabs>
              <w:tab w:val="left" w:pos="1378"/>
              <w:tab w:val="right" w:leader="dot" w:pos="10452"/>
            </w:tabs>
            <w:ind w:left="1378" w:hanging="708"/>
          </w:pPr>
          <w:hyperlink w:anchor="_bookmark22" w:history="1">
            <w:r>
              <w:rPr>
                <w:color w:val="00558C"/>
              </w:rPr>
              <w:t>Frequency</w:t>
            </w:r>
            <w:r>
              <w:rPr>
                <w:color w:val="00558C"/>
                <w:spacing w:val="-3"/>
              </w:rPr>
              <w:t xml:space="preserve"> </w:t>
            </w:r>
            <w:r>
              <w:rPr>
                <w:color w:val="00558C"/>
              </w:rPr>
              <w:t>and</w:t>
            </w:r>
            <w:r>
              <w:rPr>
                <w:color w:val="00558C"/>
                <w:spacing w:val="-4"/>
              </w:rPr>
              <w:t xml:space="preserve"> </w:t>
            </w:r>
            <w:r>
              <w:rPr>
                <w:color w:val="00558C"/>
                <w:spacing w:val="-2"/>
              </w:rPr>
              <w:t>duration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13</w:t>
            </w:r>
          </w:hyperlink>
        </w:p>
        <w:p w14:paraId="0D54B189" w14:textId="77777777" w:rsidR="00071FE9" w:rsidRDefault="00071FE9">
          <w:pPr>
            <w:pStyle w:val="TOC2"/>
            <w:numPr>
              <w:ilvl w:val="1"/>
              <w:numId w:val="23"/>
            </w:numPr>
            <w:tabs>
              <w:tab w:val="left" w:pos="1375"/>
              <w:tab w:val="right" w:leader="dot" w:pos="10449"/>
            </w:tabs>
            <w:spacing w:before="71"/>
            <w:ind w:left="1375" w:hanging="708"/>
          </w:pPr>
          <w:hyperlink w:anchor="_bookmark23" w:history="1">
            <w:r>
              <w:rPr>
                <w:color w:val="00558C"/>
                <w:spacing w:val="-2"/>
              </w:rPr>
              <w:t>Assessment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13</w:t>
            </w:r>
          </w:hyperlink>
        </w:p>
        <w:p w14:paraId="0D54B18A" w14:textId="77777777" w:rsidR="00071FE9" w:rsidRDefault="00071FE9">
          <w:pPr>
            <w:pStyle w:val="TOC2"/>
            <w:numPr>
              <w:ilvl w:val="1"/>
              <w:numId w:val="23"/>
            </w:numPr>
            <w:tabs>
              <w:tab w:val="left" w:pos="1375"/>
              <w:tab w:val="right" w:leader="dot" w:pos="10449"/>
            </w:tabs>
            <w:ind w:left="1375" w:hanging="708"/>
          </w:pPr>
          <w:hyperlink w:anchor="_bookmark24" w:history="1">
            <w:r>
              <w:rPr>
                <w:color w:val="00558C"/>
                <w:spacing w:val="-2"/>
              </w:rPr>
              <w:t>Certification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13</w:t>
            </w:r>
          </w:hyperlink>
        </w:p>
        <w:p w14:paraId="0D54B18B" w14:textId="77777777" w:rsidR="00071FE9" w:rsidRDefault="00071FE9">
          <w:pPr>
            <w:pStyle w:val="TOC1"/>
            <w:numPr>
              <w:ilvl w:val="0"/>
              <w:numId w:val="23"/>
            </w:numPr>
            <w:tabs>
              <w:tab w:val="left" w:pos="1092"/>
              <w:tab w:val="right" w:leader="dot" w:pos="10450"/>
            </w:tabs>
            <w:ind w:left="1092"/>
          </w:pPr>
          <w:hyperlink w:anchor="_bookmark25" w:history="1">
            <w:r>
              <w:rPr>
                <w:color w:val="00558C"/>
              </w:rPr>
              <w:t>ADAPTATION</w:t>
            </w:r>
            <w:r>
              <w:rPr>
                <w:color w:val="00558C"/>
                <w:spacing w:val="-7"/>
              </w:rPr>
              <w:t xml:space="preserve"> </w:t>
            </w:r>
            <w:r>
              <w:rPr>
                <w:color w:val="00558C"/>
                <w:spacing w:val="-2"/>
              </w:rPr>
              <w:t>TRAINING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13</w:t>
            </w:r>
          </w:hyperlink>
        </w:p>
        <w:p w14:paraId="0D54B18C" w14:textId="77777777" w:rsidR="00071FE9" w:rsidRDefault="00071FE9">
          <w:pPr>
            <w:pStyle w:val="TOC2"/>
            <w:numPr>
              <w:ilvl w:val="1"/>
              <w:numId w:val="23"/>
            </w:numPr>
            <w:tabs>
              <w:tab w:val="left" w:pos="1375"/>
              <w:tab w:val="right" w:leader="dot" w:pos="10450"/>
            </w:tabs>
            <w:spacing w:before="70"/>
            <w:ind w:left="1375" w:hanging="708"/>
          </w:pPr>
          <w:hyperlink w:anchor="_bookmark26" w:history="1">
            <w:r>
              <w:rPr>
                <w:color w:val="00558C"/>
                <w:spacing w:val="-2"/>
              </w:rPr>
              <w:t>Introduction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13</w:t>
            </w:r>
          </w:hyperlink>
        </w:p>
        <w:p w14:paraId="0D54B18D" w14:textId="77777777" w:rsidR="00071FE9" w:rsidRDefault="00071FE9">
          <w:pPr>
            <w:pStyle w:val="TOC2"/>
            <w:numPr>
              <w:ilvl w:val="1"/>
              <w:numId w:val="23"/>
            </w:numPr>
            <w:tabs>
              <w:tab w:val="left" w:pos="1376"/>
              <w:tab w:val="right" w:leader="dot" w:pos="10450"/>
            </w:tabs>
            <w:spacing w:before="73"/>
            <w:ind w:left="1376" w:hanging="708"/>
          </w:pPr>
          <w:hyperlink w:anchor="_bookmark28" w:history="1">
            <w:r>
              <w:rPr>
                <w:color w:val="00558C"/>
              </w:rPr>
              <w:t>Course</w:t>
            </w:r>
            <w:r>
              <w:rPr>
                <w:color w:val="00558C"/>
                <w:spacing w:val="-6"/>
              </w:rPr>
              <w:t xml:space="preserve"> </w:t>
            </w:r>
            <w:r>
              <w:rPr>
                <w:color w:val="00558C"/>
                <w:spacing w:val="-2"/>
              </w:rPr>
              <w:t>structure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14</w:t>
            </w:r>
          </w:hyperlink>
        </w:p>
        <w:p w14:paraId="0D54B18E" w14:textId="77777777" w:rsidR="00071FE9" w:rsidRDefault="00071FE9">
          <w:pPr>
            <w:pStyle w:val="TOC2"/>
            <w:numPr>
              <w:ilvl w:val="1"/>
              <w:numId w:val="23"/>
            </w:numPr>
            <w:tabs>
              <w:tab w:val="left" w:pos="1376"/>
              <w:tab w:val="right" w:leader="dot" w:pos="10450"/>
            </w:tabs>
            <w:ind w:left="1376" w:hanging="708"/>
          </w:pPr>
          <w:hyperlink w:anchor="_bookmark29" w:history="1">
            <w:r>
              <w:rPr>
                <w:color w:val="00558C"/>
              </w:rPr>
              <w:t>Entry</w:t>
            </w:r>
            <w:r>
              <w:rPr>
                <w:color w:val="00558C"/>
                <w:spacing w:val="-1"/>
              </w:rPr>
              <w:t xml:space="preserve"> </w:t>
            </w:r>
            <w:r>
              <w:rPr>
                <w:color w:val="00558C"/>
                <w:spacing w:val="-2"/>
              </w:rPr>
              <w:t>standards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14</w:t>
            </w:r>
          </w:hyperlink>
        </w:p>
        <w:p w14:paraId="0D54B18F" w14:textId="77777777" w:rsidR="00071FE9" w:rsidRDefault="00071FE9">
          <w:pPr>
            <w:pStyle w:val="TOC2"/>
            <w:numPr>
              <w:ilvl w:val="1"/>
              <w:numId w:val="23"/>
            </w:numPr>
            <w:tabs>
              <w:tab w:val="left" w:pos="1376"/>
              <w:tab w:val="right" w:leader="dot" w:pos="10450"/>
            </w:tabs>
            <w:spacing w:before="70"/>
            <w:ind w:left="1376" w:hanging="708"/>
          </w:pPr>
          <w:hyperlink w:anchor="_bookmark30" w:history="1">
            <w:r>
              <w:rPr>
                <w:color w:val="00558C"/>
              </w:rPr>
              <w:t>Frequency</w:t>
            </w:r>
            <w:r>
              <w:rPr>
                <w:color w:val="00558C"/>
                <w:spacing w:val="-3"/>
              </w:rPr>
              <w:t xml:space="preserve"> </w:t>
            </w:r>
            <w:r>
              <w:rPr>
                <w:color w:val="00558C"/>
              </w:rPr>
              <w:t>and</w:t>
            </w:r>
            <w:r>
              <w:rPr>
                <w:color w:val="00558C"/>
                <w:spacing w:val="-4"/>
              </w:rPr>
              <w:t xml:space="preserve"> </w:t>
            </w:r>
            <w:r>
              <w:rPr>
                <w:color w:val="00558C"/>
                <w:spacing w:val="-2"/>
              </w:rPr>
              <w:t>duration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14</w:t>
            </w:r>
          </w:hyperlink>
        </w:p>
        <w:p w14:paraId="0D54B190" w14:textId="77777777" w:rsidR="00071FE9" w:rsidRDefault="00071FE9">
          <w:pPr>
            <w:pStyle w:val="TOC2"/>
            <w:numPr>
              <w:ilvl w:val="1"/>
              <w:numId w:val="23"/>
            </w:numPr>
            <w:tabs>
              <w:tab w:val="left" w:pos="1376"/>
              <w:tab w:val="right" w:leader="dot" w:pos="10451"/>
            </w:tabs>
            <w:ind w:left="1376" w:hanging="708"/>
          </w:pPr>
          <w:hyperlink w:anchor="_bookmark31" w:history="1">
            <w:r>
              <w:rPr>
                <w:color w:val="00558C"/>
                <w:spacing w:val="-2"/>
              </w:rPr>
              <w:t>Certification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14</w:t>
            </w:r>
          </w:hyperlink>
        </w:p>
        <w:p w14:paraId="0D54B191" w14:textId="77777777" w:rsidR="00071FE9" w:rsidRDefault="00071FE9">
          <w:pPr>
            <w:pStyle w:val="TOC1"/>
            <w:numPr>
              <w:ilvl w:val="0"/>
              <w:numId w:val="23"/>
            </w:numPr>
            <w:tabs>
              <w:tab w:val="left" w:pos="1093"/>
              <w:tab w:val="right" w:leader="dot" w:pos="10451"/>
            </w:tabs>
            <w:ind w:left="1093"/>
          </w:pPr>
          <w:hyperlink w:anchor="_bookmark32" w:history="1">
            <w:r>
              <w:rPr>
                <w:color w:val="00558C"/>
              </w:rPr>
              <w:t>UPDATING</w:t>
            </w:r>
            <w:r>
              <w:rPr>
                <w:color w:val="00558C"/>
                <w:spacing w:val="-5"/>
              </w:rPr>
              <w:t xml:space="preserve"> </w:t>
            </w:r>
            <w:r>
              <w:rPr>
                <w:color w:val="00558C"/>
                <w:spacing w:val="-2"/>
              </w:rPr>
              <w:t>TRAINING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14</w:t>
            </w:r>
          </w:hyperlink>
        </w:p>
        <w:p w14:paraId="0D54B192" w14:textId="77777777" w:rsidR="00071FE9" w:rsidRDefault="00071FE9">
          <w:pPr>
            <w:pStyle w:val="TOC2"/>
            <w:numPr>
              <w:ilvl w:val="1"/>
              <w:numId w:val="23"/>
            </w:numPr>
            <w:tabs>
              <w:tab w:val="left" w:pos="1377"/>
              <w:tab w:val="right" w:leader="dot" w:pos="10451"/>
            </w:tabs>
            <w:spacing w:before="70"/>
            <w:ind w:hanging="708"/>
          </w:pPr>
          <w:hyperlink w:anchor="_bookmark33" w:history="1">
            <w:r>
              <w:rPr>
                <w:color w:val="00558C"/>
                <w:spacing w:val="-2"/>
              </w:rPr>
              <w:t>Introduction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14</w:t>
            </w:r>
          </w:hyperlink>
        </w:p>
        <w:p w14:paraId="0D54B193" w14:textId="77777777" w:rsidR="00071FE9" w:rsidRDefault="00071FE9">
          <w:pPr>
            <w:pStyle w:val="TOC2"/>
            <w:numPr>
              <w:ilvl w:val="1"/>
              <w:numId w:val="23"/>
            </w:numPr>
            <w:tabs>
              <w:tab w:val="left" w:pos="1377"/>
              <w:tab w:val="right" w:leader="dot" w:pos="10451"/>
            </w:tabs>
            <w:ind w:hanging="708"/>
          </w:pPr>
          <w:hyperlink w:anchor="_bookmark34" w:history="1">
            <w:r>
              <w:rPr>
                <w:color w:val="00558C"/>
              </w:rPr>
              <w:t>Course</w:t>
            </w:r>
            <w:r>
              <w:rPr>
                <w:color w:val="00558C"/>
                <w:spacing w:val="-6"/>
              </w:rPr>
              <w:t xml:space="preserve"> </w:t>
            </w:r>
            <w:r>
              <w:rPr>
                <w:color w:val="00558C"/>
                <w:spacing w:val="-2"/>
              </w:rPr>
              <w:t>structure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15</w:t>
            </w:r>
          </w:hyperlink>
        </w:p>
        <w:p w14:paraId="0D54B194" w14:textId="77777777" w:rsidR="00071FE9" w:rsidRDefault="00071FE9">
          <w:pPr>
            <w:pStyle w:val="TOC2"/>
            <w:numPr>
              <w:ilvl w:val="1"/>
              <w:numId w:val="23"/>
            </w:numPr>
            <w:tabs>
              <w:tab w:val="left" w:pos="1377"/>
              <w:tab w:val="right" w:leader="dot" w:pos="10451"/>
            </w:tabs>
            <w:ind w:hanging="708"/>
          </w:pPr>
          <w:hyperlink w:anchor="_bookmark35" w:history="1">
            <w:r>
              <w:rPr>
                <w:color w:val="00558C"/>
              </w:rPr>
              <w:t>Entry</w:t>
            </w:r>
            <w:r>
              <w:rPr>
                <w:color w:val="00558C"/>
                <w:spacing w:val="-3"/>
              </w:rPr>
              <w:t xml:space="preserve"> </w:t>
            </w:r>
            <w:r>
              <w:rPr>
                <w:color w:val="00558C"/>
                <w:spacing w:val="-2"/>
              </w:rPr>
              <w:t>standard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15</w:t>
            </w:r>
          </w:hyperlink>
        </w:p>
        <w:p w14:paraId="0D54B195" w14:textId="77777777" w:rsidR="00071FE9" w:rsidRDefault="00071FE9">
          <w:pPr>
            <w:pStyle w:val="TOC2"/>
            <w:numPr>
              <w:ilvl w:val="1"/>
              <w:numId w:val="23"/>
            </w:numPr>
            <w:tabs>
              <w:tab w:val="left" w:pos="1377"/>
              <w:tab w:val="right" w:leader="dot" w:pos="10452"/>
            </w:tabs>
            <w:spacing w:before="70"/>
            <w:ind w:hanging="708"/>
          </w:pPr>
          <w:hyperlink w:anchor="_bookmark36" w:history="1">
            <w:r>
              <w:rPr>
                <w:color w:val="00558C"/>
              </w:rPr>
              <w:t>Frequency</w:t>
            </w:r>
            <w:r>
              <w:rPr>
                <w:color w:val="00558C"/>
                <w:spacing w:val="-3"/>
              </w:rPr>
              <w:t xml:space="preserve"> </w:t>
            </w:r>
            <w:r>
              <w:rPr>
                <w:color w:val="00558C"/>
              </w:rPr>
              <w:t>and</w:t>
            </w:r>
            <w:r>
              <w:rPr>
                <w:color w:val="00558C"/>
                <w:spacing w:val="-4"/>
              </w:rPr>
              <w:t xml:space="preserve"> </w:t>
            </w:r>
            <w:r>
              <w:rPr>
                <w:color w:val="00558C"/>
                <w:spacing w:val="-2"/>
              </w:rPr>
              <w:t>duration</w:t>
            </w:r>
            <w:r>
              <w:rPr>
                <w:color w:val="00558C"/>
              </w:rPr>
              <w:tab/>
            </w:r>
            <w:r>
              <w:rPr>
                <w:color w:val="00558C"/>
                <w:spacing w:val="-5"/>
              </w:rPr>
              <w:t>15</w:t>
            </w:r>
          </w:hyperlink>
        </w:p>
      </w:sdtContent>
    </w:sdt>
    <w:p w14:paraId="0D54B196" w14:textId="77777777" w:rsidR="00071FE9" w:rsidRDefault="00071FE9">
      <w:pPr>
        <w:sectPr w:rsidR="00071FE9">
          <w:pgSz w:w="11910" w:h="16840"/>
          <w:pgMar w:top="440" w:right="240" w:bottom="1240" w:left="240" w:header="0" w:footer="1046" w:gutter="0"/>
          <w:cols w:space="720"/>
        </w:sectPr>
      </w:pPr>
    </w:p>
    <w:p w14:paraId="0D54B197" w14:textId="77777777" w:rsidR="00071FE9" w:rsidRDefault="00F96E5D">
      <w:pPr>
        <w:pStyle w:val="BodyText"/>
        <w:ind w:left="10761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0D54B410" wp14:editId="0D54B411">
            <wp:extent cx="240762" cy="288035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762" cy="28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4B198" w14:textId="77777777" w:rsidR="00071FE9" w:rsidRDefault="00071FE9">
      <w:pPr>
        <w:pStyle w:val="BodyText"/>
        <w:spacing w:before="3"/>
        <w:rPr>
          <w:sz w:val="71"/>
        </w:rPr>
      </w:pPr>
    </w:p>
    <w:p w14:paraId="0D54B199" w14:textId="77777777" w:rsidR="00071FE9" w:rsidRDefault="00F96E5D">
      <w:pPr>
        <w:ind w:left="667"/>
        <w:rPr>
          <w:b/>
          <w:sz w:val="56"/>
        </w:rPr>
      </w:pPr>
      <w:r>
        <w:rPr>
          <w:b/>
          <w:color w:val="009FE3"/>
          <w:spacing w:val="-2"/>
          <w:sz w:val="56"/>
        </w:rPr>
        <w:t>CONTENTS</w:t>
      </w:r>
    </w:p>
    <w:p w14:paraId="0D54B19A" w14:textId="77777777" w:rsidR="00071FE9" w:rsidRDefault="00F96E5D">
      <w:pPr>
        <w:pStyle w:val="BodyText"/>
        <w:spacing w:before="8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0D54B412" wp14:editId="3AFB9C6B">
                <wp:simplePos x="0" y="0"/>
                <wp:positionH relativeFrom="page">
                  <wp:posOffset>557783</wp:posOffset>
                </wp:positionH>
                <wp:positionV relativeFrom="paragraph">
                  <wp:posOffset>128972</wp:posOffset>
                </wp:positionV>
                <wp:extent cx="6517005" cy="1270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700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7005" h="12700">
                              <a:moveTo>
                                <a:pt x="6516624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6516624" y="12192"/>
                              </a:lnTo>
                              <a:lnTo>
                                <a:pt x="65166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F73A8" id="Graphic 15" o:spid="_x0000_s1026" style="position:absolute;margin-left:43.9pt;margin-top:10.15pt;width:513.15pt;height:1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70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" path="m6516624,l,,,12192r6516624,l6516624,xe" fillcolor="#00558c" stroked="f">
                <v:path arrowok="t"/>
                <w10:wrap type="topAndBottom" anchorx="page"/>
              </v:shape>
            </w:pict>
          </mc:Fallback>
        </mc:AlternateContent>
      </w:r>
    </w:p>
    <w:p w14:paraId="0D54B19B" w14:textId="77777777" w:rsidR="00071FE9" w:rsidRDefault="00071FE9">
      <w:pPr>
        <w:pStyle w:val="BodyText"/>
        <w:spacing w:before="9"/>
        <w:rPr>
          <w:b/>
          <w:sz w:val="28"/>
        </w:rPr>
      </w:pPr>
    </w:p>
    <w:p w14:paraId="0D54B19C" w14:textId="77777777" w:rsidR="00071FE9" w:rsidRDefault="00071FE9">
      <w:pPr>
        <w:pStyle w:val="ListParagraph"/>
        <w:numPr>
          <w:ilvl w:val="1"/>
          <w:numId w:val="23"/>
        </w:numPr>
        <w:tabs>
          <w:tab w:val="left" w:pos="1375"/>
          <w:tab w:val="right" w:leader="dot" w:pos="10449"/>
        </w:tabs>
        <w:spacing w:before="56"/>
        <w:ind w:left="1375" w:hanging="708"/>
      </w:pPr>
      <w:hyperlink w:anchor="_bookmark37" w:history="1">
        <w:r>
          <w:rPr>
            <w:color w:val="00558C"/>
            <w:spacing w:val="-2"/>
          </w:rPr>
          <w:t>Certification</w:t>
        </w:r>
        <w:r>
          <w:rPr>
            <w:color w:val="00558C"/>
          </w:rPr>
          <w:tab/>
        </w:r>
        <w:r>
          <w:rPr>
            <w:color w:val="00558C"/>
            <w:spacing w:val="-5"/>
          </w:rPr>
          <w:t>15</w:t>
        </w:r>
      </w:hyperlink>
    </w:p>
    <w:p w14:paraId="0D54B19D" w14:textId="77777777" w:rsidR="00071FE9" w:rsidRDefault="00071FE9">
      <w:pPr>
        <w:pStyle w:val="ListParagraph"/>
        <w:numPr>
          <w:ilvl w:val="0"/>
          <w:numId w:val="23"/>
        </w:numPr>
        <w:tabs>
          <w:tab w:val="left" w:pos="1092"/>
          <w:tab w:val="right" w:leader="dot" w:pos="10449"/>
        </w:tabs>
        <w:spacing w:before="72"/>
        <w:ind w:left="1092"/>
        <w:rPr>
          <w:b/>
        </w:rPr>
      </w:pPr>
      <w:hyperlink w:anchor="_bookmark38" w:history="1">
        <w:r>
          <w:rPr>
            <w:b/>
            <w:color w:val="00558C"/>
            <w:spacing w:val="-2"/>
          </w:rPr>
          <w:t>REFERENCES</w:t>
        </w:r>
        <w:r>
          <w:rPr>
            <w:b/>
            <w:color w:val="00558C"/>
          </w:rPr>
          <w:tab/>
        </w:r>
        <w:r>
          <w:rPr>
            <w:b/>
            <w:color w:val="00558C"/>
            <w:spacing w:val="-5"/>
          </w:rPr>
          <w:t>16</w:t>
        </w:r>
      </w:hyperlink>
    </w:p>
    <w:p w14:paraId="0D54B19E" w14:textId="77777777" w:rsidR="00071FE9" w:rsidRDefault="00071FE9">
      <w:pPr>
        <w:pStyle w:val="ListParagraph"/>
        <w:numPr>
          <w:ilvl w:val="0"/>
          <w:numId w:val="23"/>
        </w:numPr>
        <w:tabs>
          <w:tab w:val="left" w:pos="1092"/>
          <w:tab w:val="right" w:leader="dot" w:pos="10450"/>
        </w:tabs>
        <w:spacing w:before="70"/>
        <w:ind w:left="1092"/>
        <w:rPr>
          <w:b/>
        </w:rPr>
      </w:pPr>
      <w:hyperlink w:anchor="_bookmark39" w:history="1">
        <w:r>
          <w:rPr>
            <w:b/>
            <w:color w:val="00558C"/>
            <w:spacing w:val="-2"/>
          </w:rPr>
          <w:t>ABBREVIATIONS</w:t>
        </w:r>
        <w:r>
          <w:rPr>
            <w:b/>
            <w:color w:val="00558C"/>
          </w:rPr>
          <w:tab/>
        </w:r>
        <w:r>
          <w:rPr>
            <w:b/>
            <w:color w:val="00558C"/>
            <w:spacing w:val="-5"/>
          </w:rPr>
          <w:t>16</w:t>
        </w:r>
      </w:hyperlink>
    </w:p>
    <w:p w14:paraId="0D54B19F" w14:textId="77777777" w:rsidR="00071FE9" w:rsidRDefault="00071FE9">
      <w:pPr>
        <w:tabs>
          <w:tab w:val="right" w:leader="dot" w:pos="10450"/>
        </w:tabs>
        <w:spacing w:before="72"/>
        <w:ind w:left="667"/>
        <w:rPr>
          <w:b/>
        </w:rPr>
      </w:pPr>
      <w:hyperlink w:anchor="_bookmark40" w:history="1">
        <w:r>
          <w:rPr>
            <w:b/>
            <w:color w:val="00558C"/>
          </w:rPr>
          <w:t>ANNEX</w:t>
        </w:r>
        <w:r>
          <w:rPr>
            <w:b/>
            <w:color w:val="00558C"/>
            <w:spacing w:val="-4"/>
          </w:rPr>
          <w:t xml:space="preserve"> </w:t>
        </w:r>
        <w:r>
          <w:rPr>
            <w:b/>
            <w:color w:val="00558C"/>
            <w:spacing w:val="-10"/>
          </w:rPr>
          <w:t>A</w:t>
        </w:r>
        <w:r>
          <w:rPr>
            <w:b/>
            <w:color w:val="00558C"/>
          </w:rPr>
          <w:tab/>
        </w:r>
        <w:r>
          <w:rPr>
            <w:b/>
            <w:color w:val="00558C"/>
            <w:spacing w:val="-5"/>
          </w:rPr>
          <w:t>17</w:t>
        </w:r>
      </w:hyperlink>
    </w:p>
    <w:p w14:paraId="0D54B1A0" w14:textId="77777777" w:rsidR="00071FE9" w:rsidRDefault="00071FE9">
      <w:pPr>
        <w:pStyle w:val="BodyText"/>
        <w:tabs>
          <w:tab w:val="left" w:pos="1375"/>
          <w:tab w:val="right" w:leader="dot" w:pos="10450"/>
        </w:tabs>
        <w:spacing w:before="73"/>
        <w:ind w:left="668"/>
      </w:pPr>
      <w:hyperlink w:anchor="_bookmark41" w:history="1">
        <w:r>
          <w:rPr>
            <w:color w:val="00558C"/>
          </w:rPr>
          <w:t xml:space="preserve">A </w:t>
        </w:r>
        <w:r>
          <w:rPr>
            <w:color w:val="00558C"/>
            <w:spacing w:val="-5"/>
          </w:rPr>
          <w:t>1.</w:t>
        </w:r>
        <w:r>
          <w:rPr>
            <w:color w:val="00558C"/>
          </w:rPr>
          <w:tab/>
          <w:t>EXAMPLE</w:t>
        </w:r>
        <w:r>
          <w:rPr>
            <w:color w:val="00558C"/>
            <w:spacing w:val="-6"/>
          </w:rPr>
          <w:t xml:space="preserve"> </w:t>
        </w:r>
        <w:r>
          <w:rPr>
            <w:color w:val="00558C"/>
          </w:rPr>
          <w:t>RECURRENT</w:t>
        </w:r>
        <w:r>
          <w:rPr>
            <w:color w:val="00558C"/>
            <w:spacing w:val="-7"/>
          </w:rPr>
          <w:t xml:space="preserve"> </w:t>
        </w:r>
        <w:r>
          <w:rPr>
            <w:color w:val="00558C"/>
          </w:rPr>
          <w:t>TRAINING</w:t>
        </w:r>
        <w:r>
          <w:rPr>
            <w:color w:val="00558C"/>
            <w:spacing w:val="-5"/>
          </w:rPr>
          <w:t xml:space="preserve"> </w:t>
        </w:r>
        <w:r>
          <w:rPr>
            <w:color w:val="00558C"/>
            <w:spacing w:val="-2"/>
          </w:rPr>
          <w:t>PROGRAMMES</w:t>
        </w:r>
        <w:r>
          <w:rPr>
            <w:color w:val="00558C"/>
          </w:rPr>
          <w:tab/>
        </w:r>
        <w:r>
          <w:rPr>
            <w:color w:val="00558C"/>
            <w:spacing w:val="-5"/>
          </w:rPr>
          <w:t>17</w:t>
        </w:r>
      </w:hyperlink>
    </w:p>
    <w:p w14:paraId="0D54B1A1" w14:textId="77777777" w:rsidR="00071FE9" w:rsidRDefault="00071FE9">
      <w:pPr>
        <w:tabs>
          <w:tab w:val="left" w:pos="1799"/>
          <w:tab w:val="right" w:leader="dot" w:pos="10862"/>
        </w:tabs>
        <w:spacing w:before="41"/>
        <w:ind w:left="1091"/>
        <w:rPr>
          <w:sz w:val="18"/>
        </w:rPr>
      </w:pPr>
      <w:hyperlink w:anchor="_bookmark42" w:history="1">
        <w:r>
          <w:rPr>
            <w:sz w:val="18"/>
          </w:rPr>
          <w:t>A</w:t>
        </w:r>
        <w:r>
          <w:rPr>
            <w:spacing w:val="-1"/>
            <w:sz w:val="18"/>
          </w:rPr>
          <w:t xml:space="preserve"> </w:t>
        </w:r>
        <w:r>
          <w:rPr>
            <w:spacing w:val="-4"/>
            <w:sz w:val="18"/>
          </w:rPr>
          <w:t>1.1.</w:t>
        </w:r>
        <w:r>
          <w:rPr>
            <w:sz w:val="18"/>
          </w:rPr>
          <w:tab/>
          <w:t>EXAMPLE</w:t>
        </w:r>
        <w:r>
          <w:rPr>
            <w:spacing w:val="-4"/>
            <w:sz w:val="18"/>
          </w:rPr>
          <w:t xml:space="preserve"> </w:t>
        </w:r>
        <w:r>
          <w:rPr>
            <w:sz w:val="18"/>
          </w:rPr>
          <w:t>RECURRENT</w:t>
        </w:r>
        <w:r>
          <w:rPr>
            <w:spacing w:val="-1"/>
            <w:sz w:val="18"/>
          </w:rPr>
          <w:t xml:space="preserve"> </w:t>
        </w:r>
        <w:r>
          <w:rPr>
            <w:sz w:val="18"/>
          </w:rPr>
          <w:t>TRAINING</w:t>
        </w:r>
        <w:r>
          <w:rPr>
            <w:spacing w:val="-4"/>
            <w:sz w:val="18"/>
          </w:rPr>
          <w:t xml:space="preserve"> </w:t>
        </w:r>
        <w:r>
          <w:rPr>
            <w:sz w:val="18"/>
          </w:rPr>
          <w:t>PROGRAMME</w:t>
        </w:r>
        <w:r>
          <w:rPr>
            <w:spacing w:val="-1"/>
            <w:sz w:val="18"/>
          </w:rPr>
          <w:t xml:space="preserve"> </w:t>
        </w:r>
        <w:r>
          <w:rPr>
            <w:sz w:val="18"/>
          </w:rPr>
          <w:t>CONDUCTED</w:t>
        </w:r>
        <w:r>
          <w:rPr>
            <w:spacing w:val="-4"/>
            <w:sz w:val="18"/>
          </w:rPr>
          <w:t xml:space="preserve"> </w:t>
        </w:r>
        <w:r>
          <w:rPr>
            <w:sz w:val="18"/>
          </w:rPr>
          <w:t>OVER</w:t>
        </w:r>
        <w:r>
          <w:rPr>
            <w:spacing w:val="-4"/>
            <w:sz w:val="18"/>
          </w:rPr>
          <w:t xml:space="preserve"> </w:t>
        </w:r>
        <w:r>
          <w:rPr>
            <w:sz w:val="18"/>
          </w:rPr>
          <w:t>THREE</w:t>
        </w:r>
        <w:r>
          <w:rPr>
            <w:spacing w:val="-1"/>
            <w:sz w:val="18"/>
          </w:rPr>
          <w:t xml:space="preserve"> </w:t>
        </w:r>
        <w:r>
          <w:rPr>
            <w:spacing w:val="-2"/>
            <w:sz w:val="18"/>
          </w:rPr>
          <w:t>YEARS</w:t>
        </w:r>
        <w:r>
          <w:rPr>
            <w:sz w:val="18"/>
          </w:rPr>
          <w:tab/>
        </w:r>
        <w:r>
          <w:rPr>
            <w:spacing w:val="-5"/>
            <w:sz w:val="18"/>
          </w:rPr>
          <w:t>17</w:t>
        </w:r>
      </w:hyperlink>
    </w:p>
    <w:p w14:paraId="0D54B1A2" w14:textId="77777777" w:rsidR="00071FE9" w:rsidRDefault="00071FE9">
      <w:pPr>
        <w:tabs>
          <w:tab w:val="left" w:pos="1799"/>
          <w:tab w:val="right" w:leader="dot" w:pos="10862"/>
        </w:tabs>
        <w:spacing w:before="61"/>
        <w:ind w:left="1091"/>
        <w:rPr>
          <w:sz w:val="18"/>
        </w:rPr>
      </w:pPr>
      <w:hyperlink w:anchor="_bookmark43" w:history="1">
        <w:r>
          <w:rPr>
            <w:sz w:val="18"/>
          </w:rPr>
          <w:t>A</w:t>
        </w:r>
        <w:r>
          <w:rPr>
            <w:spacing w:val="-1"/>
            <w:sz w:val="18"/>
          </w:rPr>
          <w:t xml:space="preserve"> </w:t>
        </w:r>
        <w:r>
          <w:rPr>
            <w:spacing w:val="-4"/>
            <w:sz w:val="18"/>
          </w:rPr>
          <w:t>1.2.</w:t>
        </w:r>
        <w:r>
          <w:rPr>
            <w:sz w:val="18"/>
          </w:rPr>
          <w:tab/>
          <w:t>EXAMPLE</w:t>
        </w:r>
        <w:r>
          <w:rPr>
            <w:spacing w:val="-4"/>
            <w:sz w:val="18"/>
          </w:rPr>
          <w:t xml:space="preserve"> </w:t>
        </w:r>
        <w:r>
          <w:rPr>
            <w:sz w:val="18"/>
          </w:rPr>
          <w:t>RECURRENT</w:t>
        </w:r>
        <w:r>
          <w:rPr>
            <w:spacing w:val="-1"/>
            <w:sz w:val="18"/>
          </w:rPr>
          <w:t xml:space="preserve"> </w:t>
        </w:r>
        <w:r>
          <w:rPr>
            <w:sz w:val="18"/>
          </w:rPr>
          <w:t>TRAINING</w:t>
        </w:r>
        <w:r>
          <w:rPr>
            <w:spacing w:val="-4"/>
            <w:sz w:val="18"/>
          </w:rPr>
          <w:t xml:space="preserve"> </w:t>
        </w:r>
        <w:r>
          <w:rPr>
            <w:sz w:val="18"/>
          </w:rPr>
          <w:t>PROGRAMME</w:t>
        </w:r>
        <w:r>
          <w:rPr>
            <w:spacing w:val="-1"/>
            <w:sz w:val="18"/>
          </w:rPr>
          <w:t xml:space="preserve"> </w:t>
        </w:r>
        <w:r>
          <w:rPr>
            <w:sz w:val="18"/>
          </w:rPr>
          <w:t>CONDUCTED</w:t>
        </w:r>
        <w:r>
          <w:rPr>
            <w:spacing w:val="-4"/>
            <w:sz w:val="18"/>
          </w:rPr>
          <w:t xml:space="preserve"> </w:t>
        </w:r>
        <w:r>
          <w:rPr>
            <w:sz w:val="18"/>
          </w:rPr>
          <w:t>OVER</w:t>
        </w:r>
        <w:r>
          <w:rPr>
            <w:spacing w:val="-4"/>
            <w:sz w:val="18"/>
          </w:rPr>
          <w:t xml:space="preserve"> </w:t>
        </w:r>
        <w:r>
          <w:rPr>
            <w:sz w:val="18"/>
          </w:rPr>
          <w:t>THREE</w:t>
        </w:r>
        <w:r>
          <w:rPr>
            <w:spacing w:val="-1"/>
            <w:sz w:val="18"/>
          </w:rPr>
          <w:t xml:space="preserve"> </w:t>
        </w:r>
        <w:r>
          <w:rPr>
            <w:spacing w:val="-2"/>
            <w:sz w:val="18"/>
          </w:rPr>
          <w:t>YEARS</w:t>
        </w:r>
        <w:r>
          <w:rPr>
            <w:sz w:val="18"/>
          </w:rPr>
          <w:tab/>
        </w:r>
        <w:r>
          <w:rPr>
            <w:spacing w:val="-5"/>
            <w:sz w:val="18"/>
          </w:rPr>
          <w:t>21</w:t>
        </w:r>
      </w:hyperlink>
    </w:p>
    <w:p w14:paraId="0D54B1A3" w14:textId="77777777" w:rsidR="00071FE9" w:rsidRDefault="00F96E5D">
      <w:pPr>
        <w:spacing w:before="326"/>
        <w:ind w:left="667"/>
        <w:rPr>
          <w:b/>
          <w:sz w:val="40"/>
        </w:rPr>
      </w:pPr>
      <w:r>
        <w:rPr>
          <w:b/>
          <w:color w:val="009FE3"/>
          <w:sz w:val="40"/>
        </w:rPr>
        <w:t>List</w:t>
      </w:r>
      <w:r>
        <w:rPr>
          <w:b/>
          <w:color w:val="009FE3"/>
          <w:spacing w:val="-2"/>
          <w:sz w:val="40"/>
        </w:rPr>
        <w:t xml:space="preserve"> </w:t>
      </w:r>
      <w:r>
        <w:rPr>
          <w:b/>
          <w:color w:val="009FE3"/>
          <w:sz w:val="40"/>
        </w:rPr>
        <w:t>of</w:t>
      </w:r>
      <w:r>
        <w:rPr>
          <w:b/>
          <w:color w:val="009FE3"/>
          <w:spacing w:val="-2"/>
          <w:sz w:val="40"/>
        </w:rPr>
        <w:t xml:space="preserve"> Tables</w:t>
      </w:r>
    </w:p>
    <w:p w14:paraId="0D54B1A4" w14:textId="77777777" w:rsidR="00071FE9" w:rsidRDefault="00F96E5D">
      <w:pPr>
        <w:tabs>
          <w:tab w:val="left" w:pos="1943"/>
          <w:tab w:val="right" w:leader="dot" w:pos="10449"/>
        </w:tabs>
        <w:spacing w:before="240"/>
        <w:ind w:left="667"/>
        <w:rPr>
          <w:i/>
        </w:rPr>
      </w:pPr>
      <w:r>
        <w:rPr>
          <w:i/>
        </w:rPr>
        <w:t>Table</w:t>
      </w:r>
      <w:r>
        <w:rPr>
          <w:i/>
          <w:spacing w:val="-3"/>
        </w:rPr>
        <w:t xml:space="preserve"> </w:t>
      </w:r>
      <w:r>
        <w:rPr>
          <w:i/>
          <w:spacing w:val="-10"/>
        </w:rPr>
        <w:t>1</w:t>
      </w:r>
      <w:r>
        <w:rPr>
          <w:i/>
        </w:rPr>
        <w:tab/>
        <w:t>Possible</w:t>
      </w:r>
      <w:r>
        <w:rPr>
          <w:i/>
          <w:spacing w:val="-9"/>
        </w:rPr>
        <w:t xml:space="preserve"> </w:t>
      </w:r>
      <w:r>
        <w:rPr>
          <w:i/>
        </w:rPr>
        <w:t>subject</w:t>
      </w:r>
      <w:r>
        <w:rPr>
          <w:i/>
          <w:spacing w:val="-4"/>
        </w:rPr>
        <w:t xml:space="preserve"> </w:t>
      </w:r>
      <w:r>
        <w:rPr>
          <w:i/>
        </w:rPr>
        <w:t>headings</w:t>
      </w:r>
      <w:r>
        <w:rPr>
          <w:i/>
          <w:spacing w:val="-4"/>
        </w:rPr>
        <w:t xml:space="preserve"> </w:t>
      </w:r>
      <w:r>
        <w:rPr>
          <w:i/>
        </w:rPr>
        <w:t>for</w:t>
      </w:r>
      <w:r>
        <w:rPr>
          <w:i/>
          <w:spacing w:val="-4"/>
        </w:rPr>
        <w:t xml:space="preserve"> </w:t>
      </w:r>
      <w:r>
        <w:rPr>
          <w:i/>
        </w:rPr>
        <w:t>Recurrent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Training</w:t>
      </w:r>
      <w:r>
        <w:rPr>
          <w:i/>
        </w:rPr>
        <w:tab/>
      </w:r>
      <w:r>
        <w:rPr>
          <w:i/>
          <w:spacing w:val="-5"/>
        </w:rPr>
        <w:t>12</w:t>
      </w:r>
    </w:p>
    <w:p w14:paraId="0D54B1A5" w14:textId="77777777" w:rsidR="00071FE9" w:rsidRDefault="00F96E5D">
      <w:pPr>
        <w:tabs>
          <w:tab w:val="left" w:pos="1944"/>
          <w:tab w:val="right" w:leader="dot" w:pos="10449"/>
        </w:tabs>
        <w:spacing w:before="61"/>
        <w:ind w:left="667"/>
        <w:rPr>
          <w:i/>
        </w:rPr>
      </w:pPr>
      <w:r>
        <w:rPr>
          <w:i/>
        </w:rPr>
        <w:t>Table</w:t>
      </w:r>
      <w:r>
        <w:rPr>
          <w:i/>
          <w:spacing w:val="-3"/>
        </w:rPr>
        <w:t xml:space="preserve"> </w:t>
      </w:r>
      <w:r>
        <w:rPr>
          <w:i/>
          <w:spacing w:val="-10"/>
        </w:rPr>
        <w:t>2</w:t>
      </w:r>
      <w:r>
        <w:rPr>
          <w:i/>
        </w:rPr>
        <w:tab/>
        <w:t>Sample</w:t>
      </w:r>
      <w:r>
        <w:rPr>
          <w:i/>
          <w:spacing w:val="-6"/>
        </w:rPr>
        <w:t xml:space="preserve"> </w:t>
      </w:r>
      <w:r>
        <w:rPr>
          <w:i/>
        </w:rPr>
        <w:t>schedule</w:t>
      </w:r>
      <w:r>
        <w:rPr>
          <w:i/>
          <w:spacing w:val="-4"/>
        </w:rPr>
        <w:t xml:space="preserve"> </w:t>
      </w:r>
      <w:r>
        <w:rPr>
          <w:i/>
        </w:rPr>
        <w:t>of</w:t>
      </w:r>
      <w:r>
        <w:rPr>
          <w:i/>
          <w:spacing w:val="-4"/>
        </w:rPr>
        <w:t xml:space="preserve"> </w:t>
      </w:r>
      <w:r>
        <w:rPr>
          <w:i/>
        </w:rPr>
        <w:t>Recurrent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Training</w:t>
      </w:r>
      <w:r>
        <w:rPr>
          <w:i/>
        </w:rPr>
        <w:tab/>
      </w:r>
      <w:r>
        <w:rPr>
          <w:i/>
          <w:spacing w:val="-5"/>
        </w:rPr>
        <w:t>19</w:t>
      </w:r>
    </w:p>
    <w:p w14:paraId="0D54B1A6" w14:textId="77777777" w:rsidR="00071FE9" w:rsidRDefault="00F96E5D">
      <w:pPr>
        <w:spacing w:before="280"/>
        <w:ind w:left="667"/>
        <w:rPr>
          <w:b/>
          <w:sz w:val="40"/>
        </w:rPr>
      </w:pPr>
      <w:r>
        <w:rPr>
          <w:b/>
          <w:color w:val="009FE3"/>
          <w:sz w:val="40"/>
        </w:rPr>
        <w:t>List</w:t>
      </w:r>
      <w:r>
        <w:rPr>
          <w:b/>
          <w:color w:val="009FE3"/>
          <w:spacing w:val="-2"/>
          <w:sz w:val="40"/>
        </w:rPr>
        <w:t xml:space="preserve"> </w:t>
      </w:r>
      <w:r>
        <w:rPr>
          <w:b/>
          <w:color w:val="009FE3"/>
          <w:sz w:val="40"/>
        </w:rPr>
        <w:t>of</w:t>
      </w:r>
      <w:r>
        <w:rPr>
          <w:b/>
          <w:color w:val="009FE3"/>
          <w:spacing w:val="-2"/>
          <w:sz w:val="40"/>
        </w:rPr>
        <w:t xml:space="preserve"> Figures</w:t>
      </w:r>
    </w:p>
    <w:p w14:paraId="0D54B1A7" w14:textId="77777777" w:rsidR="00071FE9" w:rsidRDefault="00071FE9">
      <w:pPr>
        <w:tabs>
          <w:tab w:val="left" w:pos="1943"/>
          <w:tab w:val="right" w:leader="dot" w:pos="10448"/>
        </w:tabs>
        <w:spacing w:before="240"/>
        <w:ind w:left="667"/>
        <w:rPr>
          <w:i/>
        </w:rPr>
      </w:pPr>
      <w:hyperlink w:anchor="_bookmark5" w:history="1">
        <w:r>
          <w:rPr>
            <w:i/>
          </w:rPr>
          <w:t>Figure</w:t>
        </w:r>
        <w:r>
          <w:rPr>
            <w:i/>
            <w:spacing w:val="-3"/>
          </w:rPr>
          <w:t xml:space="preserve"> </w:t>
        </w:r>
        <w:r>
          <w:rPr>
            <w:i/>
            <w:spacing w:val="-10"/>
          </w:rPr>
          <w:t>1</w:t>
        </w:r>
        <w:r>
          <w:rPr>
            <w:i/>
          </w:rPr>
          <w:tab/>
          <w:t>Process</w:t>
        </w:r>
        <w:r>
          <w:rPr>
            <w:i/>
            <w:spacing w:val="-5"/>
          </w:rPr>
          <w:t xml:space="preserve"> </w:t>
        </w:r>
        <w:r>
          <w:rPr>
            <w:i/>
          </w:rPr>
          <w:t>for</w:t>
        </w:r>
        <w:r>
          <w:rPr>
            <w:i/>
            <w:spacing w:val="-2"/>
          </w:rPr>
          <w:t xml:space="preserve"> </w:t>
        </w:r>
        <w:r>
          <w:rPr>
            <w:i/>
          </w:rPr>
          <w:t>the</w:t>
        </w:r>
        <w:r>
          <w:rPr>
            <w:i/>
            <w:spacing w:val="-6"/>
          </w:rPr>
          <w:t xml:space="preserve"> </w:t>
        </w:r>
        <w:r>
          <w:rPr>
            <w:i/>
          </w:rPr>
          <w:t>revalidation</w:t>
        </w:r>
        <w:r>
          <w:rPr>
            <w:i/>
            <w:spacing w:val="-4"/>
          </w:rPr>
          <w:t xml:space="preserve"> </w:t>
        </w:r>
        <w:r>
          <w:rPr>
            <w:i/>
          </w:rPr>
          <w:t>of</w:t>
        </w:r>
        <w:r>
          <w:rPr>
            <w:i/>
            <w:spacing w:val="-3"/>
          </w:rPr>
          <w:t xml:space="preserve"> </w:t>
        </w:r>
        <w:r>
          <w:rPr>
            <w:i/>
          </w:rPr>
          <w:t>VTS</w:t>
        </w:r>
        <w:r>
          <w:rPr>
            <w:i/>
            <w:spacing w:val="-4"/>
          </w:rPr>
          <w:t xml:space="preserve"> </w:t>
        </w:r>
        <w:r>
          <w:rPr>
            <w:i/>
            <w:spacing w:val="-2"/>
          </w:rPr>
          <w:t>qualifications</w:t>
        </w:r>
        <w:r>
          <w:rPr>
            <w:i/>
          </w:rPr>
          <w:tab/>
        </w:r>
        <w:r>
          <w:rPr>
            <w:i/>
            <w:spacing w:val="-10"/>
          </w:rPr>
          <w:t>8</w:t>
        </w:r>
      </w:hyperlink>
    </w:p>
    <w:p w14:paraId="0D54B1A8" w14:textId="77777777" w:rsidR="00071FE9" w:rsidRDefault="00071FE9">
      <w:pPr>
        <w:tabs>
          <w:tab w:val="left" w:pos="1944"/>
          <w:tab w:val="right" w:leader="dot" w:pos="10449"/>
        </w:tabs>
        <w:spacing w:before="57"/>
        <w:ind w:left="667"/>
        <w:rPr>
          <w:i/>
        </w:rPr>
      </w:pPr>
      <w:hyperlink w:anchor="_bookmark13" w:history="1">
        <w:r>
          <w:rPr>
            <w:i/>
          </w:rPr>
          <w:t>Figure</w:t>
        </w:r>
        <w:r>
          <w:rPr>
            <w:i/>
            <w:spacing w:val="-3"/>
          </w:rPr>
          <w:t xml:space="preserve"> </w:t>
        </w:r>
        <w:r>
          <w:rPr>
            <w:i/>
            <w:spacing w:val="-10"/>
          </w:rPr>
          <w:t>2</w:t>
        </w:r>
        <w:r>
          <w:rPr>
            <w:i/>
          </w:rPr>
          <w:tab/>
          <w:t>Training</w:t>
        </w:r>
        <w:r>
          <w:rPr>
            <w:i/>
            <w:spacing w:val="-4"/>
          </w:rPr>
          <w:t xml:space="preserve"> </w:t>
        </w:r>
        <w:r>
          <w:rPr>
            <w:i/>
          </w:rPr>
          <w:t>needs</w:t>
        </w:r>
        <w:r>
          <w:rPr>
            <w:i/>
            <w:spacing w:val="-2"/>
          </w:rPr>
          <w:t xml:space="preserve"> analysis</w:t>
        </w:r>
        <w:r>
          <w:rPr>
            <w:i/>
          </w:rPr>
          <w:tab/>
        </w:r>
        <w:r>
          <w:rPr>
            <w:i/>
            <w:spacing w:val="-5"/>
          </w:rPr>
          <w:t>10</w:t>
        </w:r>
      </w:hyperlink>
    </w:p>
    <w:p w14:paraId="0D54B1A9" w14:textId="77777777" w:rsidR="00071FE9" w:rsidRDefault="00071FE9">
      <w:pPr>
        <w:sectPr w:rsidR="00071FE9">
          <w:pgSz w:w="11910" w:h="16840"/>
          <w:pgMar w:top="440" w:right="240" w:bottom="1240" w:left="240" w:header="0" w:footer="1046" w:gutter="0"/>
          <w:cols w:space="720"/>
        </w:sectPr>
      </w:pPr>
    </w:p>
    <w:p w14:paraId="0D54B1AA" w14:textId="77777777" w:rsidR="00071FE9" w:rsidRDefault="00F96E5D">
      <w:pPr>
        <w:spacing w:before="9"/>
        <w:ind w:left="110"/>
        <w:jc w:val="center"/>
        <w:rPr>
          <w:b/>
          <w:sz w:val="32"/>
        </w:rPr>
      </w:pPr>
      <w:r>
        <w:rPr>
          <w:b/>
          <w:color w:val="009FE3"/>
          <w:spacing w:val="-2"/>
          <w:sz w:val="32"/>
        </w:rPr>
        <w:lastRenderedPageBreak/>
        <w:t>FOREWORD</w:t>
      </w:r>
    </w:p>
    <w:p w14:paraId="0D54B1AB" w14:textId="77777777" w:rsidR="00071FE9" w:rsidRDefault="00071FE9">
      <w:pPr>
        <w:pStyle w:val="BodyText"/>
        <w:spacing w:before="5"/>
        <w:rPr>
          <w:b/>
          <w:sz w:val="29"/>
        </w:rPr>
      </w:pPr>
    </w:p>
    <w:p w14:paraId="1F408022" w14:textId="7A98BC66" w:rsidR="00CA052B" w:rsidRDefault="00CA052B" w:rsidP="00CA052B">
      <w:pPr>
        <w:pStyle w:val="BodyText"/>
        <w:spacing w:before="374" w:line="252" w:lineRule="auto"/>
        <w:ind w:left="628" w:right="531"/>
      </w:pPr>
      <w:r>
        <w:t>The</w:t>
      </w:r>
      <w:r>
        <w:rPr>
          <w:spacing w:val="40"/>
        </w:rPr>
        <w:t xml:space="preserve"> </w:t>
      </w:r>
      <w:r>
        <w:t>International</w:t>
      </w:r>
      <w:r>
        <w:rPr>
          <w:spacing w:val="40"/>
        </w:rPr>
        <w:t xml:space="preserve"> </w:t>
      </w:r>
      <w:del w:id="4" w:author="Jaime Alvarez" w:date="2025-09-18T11:53:00Z" w16du:dateUtc="2025-09-18T09:53:00Z">
        <w:r w:rsidDel="00C90A01">
          <w:delText>Association</w:delText>
        </w:r>
        <w:r w:rsidDel="00C90A01">
          <w:rPr>
            <w:spacing w:val="40"/>
          </w:rPr>
          <w:delText xml:space="preserve"> </w:delText>
        </w:r>
        <w:r w:rsidDel="00C90A01">
          <w:delText>of</w:delText>
        </w:r>
      </w:del>
      <w:ins w:id="5" w:author="Jaime Alvarez" w:date="2025-09-18T11:53:00Z" w16du:dateUtc="2025-09-18T09:53:00Z">
        <w:r w:rsidR="00C90A01">
          <w:t>Orga</w:t>
        </w:r>
      </w:ins>
      <w:ins w:id="6" w:author="Jaime Alvarez" w:date="2025-09-18T11:54:00Z" w16du:dateUtc="2025-09-18T09:54:00Z">
        <w:r w:rsidR="00C90A01">
          <w:t>nisation for</w:t>
        </w:r>
      </w:ins>
      <w:r>
        <w:rPr>
          <w:spacing w:val="40"/>
        </w:rPr>
        <w:t xml:space="preserve"> </w:t>
      </w:r>
      <w:r>
        <w:t>Marine</w:t>
      </w:r>
      <w:r>
        <w:rPr>
          <w:spacing w:val="40"/>
        </w:rPr>
        <w:t xml:space="preserve"> </w:t>
      </w:r>
      <w:r>
        <w:t>Aids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Navigation</w:t>
      </w:r>
      <w:r>
        <w:rPr>
          <w:spacing w:val="40"/>
        </w:rPr>
        <w:t xml:space="preserve"> </w:t>
      </w:r>
      <w:del w:id="7" w:author="Jaime Alvarez" w:date="2025-09-18T11:54:00Z" w16du:dateUtc="2025-09-18T09:54:00Z">
        <w:r w:rsidDel="00C90A01">
          <w:delText>and</w:delText>
        </w:r>
        <w:r w:rsidDel="00C90A01">
          <w:rPr>
            <w:spacing w:val="40"/>
          </w:rPr>
          <w:delText xml:space="preserve"> </w:delText>
        </w:r>
        <w:r w:rsidDel="00C90A01">
          <w:delText>Lighthouse</w:delText>
        </w:r>
        <w:r w:rsidDel="00C90A01">
          <w:rPr>
            <w:spacing w:val="40"/>
          </w:rPr>
          <w:delText xml:space="preserve"> </w:delText>
        </w:r>
        <w:r w:rsidDel="00C90A01">
          <w:delText>Authorities</w:delText>
        </w:r>
        <w:r w:rsidDel="00C90A01">
          <w:rPr>
            <w:spacing w:val="40"/>
          </w:rPr>
          <w:delText xml:space="preserve"> </w:delText>
        </w:r>
      </w:del>
      <w:r>
        <w:t>(IALA)</w:t>
      </w:r>
      <w:r>
        <w:rPr>
          <w:spacing w:val="40"/>
        </w:rPr>
        <w:t xml:space="preserve"> </w:t>
      </w:r>
      <w:r>
        <w:t>recognises</w:t>
      </w:r>
      <w:r>
        <w:rPr>
          <w:spacing w:val="40"/>
        </w:rPr>
        <w:t xml:space="preserve"> </w:t>
      </w:r>
      <w:r>
        <w:t>that training</w:t>
      </w:r>
      <w:r>
        <w:rPr>
          <w:spacing w:val="24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all</w:t>
      </w:r>
      <w:r>
        <w:rPr>
          <w:spacing w:val="22"/>
        </w:rPr>
        <w:t xml:space="preserve"> </w:t>
      </w:r>
      <w:r>
        <w:t>aspects</w:t>
      </w:r>
      <w:r>
        <w:rPr>
          <w:spacing w:val="2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management</w:t>
      </w:r>
      <w:r>
        <w:rPr>
          <w:spacing w:val="2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Aids</w:t>
      </w:r>
      <w:r>
        <w:rPr>
          <w:spacing w:val="22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Navigation</w:t>
      </w:r>
      <w:r>
        <w:rPr>
          <w:spacing w:val="24"/>
        </w:rPr>
        <w:t xml:space="preserve"> </w:t>
      </w:r>
      <w:r>
        <w:t>(AtoN)</w:t>
      </w:r>
      <w:r>
        <w:rPr>
          <w:spacing w:val="22"/>
        </w:rPr>
        <w:t xml:space="preserve"> </w:t>
      </w:r>
      <w:r>
        <w:t>service</w:t>
      </w:r>
      <w:r>
        <w:rPr>
          <w:spacing w:val="24"/>
        </w:rPr>
        <w:t xml:space="preserve"> </w:t>
      </w:r>
      <w:r>
        <w:t>delivery</w:t>
      </w:r>
      <w:r>
        <w:rPr>
          <w:spacing w:val="24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critical</w:t>
      </w:r>
      <w:r>
        <w:rPr>
          <w:spacing w:val="22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consistent provision of that AtoN service.</w:t>
      </w:r>
    </w:p>
    <w:p w14:paraId="0880502D" w14:textId="5F418879" w:rsidR="00CA052B" w:rsidRDefault="00CA052B" w:rsidP="00CA052B">
      <w:pPr>
        <w:pStyle w:val="BodyText"/>
        <w:spacing w:before="114" w:line="252" w:lineRule="auto"/>
        <w:ind w:left="628" w:right="531"/>
      </w:pPr>
      <w:r>
        <w:t>Taking</w:t>
      </w:r>
      <w:r>
        <w:rPr>
          <w:spacing w:val="40"/>
        </w:rPr>
        <w:t xml:space="preserve"> </w:t>
      </w:r>
      <w:r>
        <w:t>into</w:t>
      </w:r>
      <w:r>
        <w:rPr>
          <w:spacing w:val="40"/>
        </w:rPr>
        <w:t xml:space="preserve"> </w:t>
      </w:r>
      <w:r>
        <w:t>account</w:t>
      </w:r>
      <w:r>
        <w:rPr>
          <w:spacing w:val="39"/>
        </w:rPr>
        <w:t xml:space="preserve"> </w:t>
      </w:r>
      <w:r>
        <w:t>that</w:t>
      </w:r>
      <w:r>
        <w:rPr>
          <w:spacing w:val="39"/>
        </w:rPr>
        <w:t xml:space="preserve"> </w:t>
      </w:r>
      <w:r>
        <w:t>under</w:t>
      </w:r>
      <w:r>
        <w:rPr>
          <w:spacing w:val="39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SOLAS</w:t>
      </w:r>
      <w:r>
        <w:rPr>
          <w:spacing w:val="40"/>
        </w:rPr>
        <w:t xml:space="preserve"> </w:t>
      </w:r>
      <w:r>
        <w:t>Convention,</w:t>
      </w:r>
      <w:r>
        <w:rPr>
          <w:spacing w:val="39"/>
        </w:rPr>
        <w:t xml:space="preserve"> </w:t>
      </w:r>
      <w:r>
        <w:t>Chapter</w:t>
      </w:r>
      <w:r>
        <w:rPr>
          <w:spacing w:val="39"/>
        </w:rPr>
        <w:t xml:space="preserve"> </w:t>
      </w:r>
      <w:r>
        <w:t>5,</w:t>
      </w:r>
      <w:r>
        <w:rPr>
          <w:spacing w:val="39"/>
        </w:rPr>
        <w:t xml:space="preserve"> </w:t>
      </w:r>
      <w:r>
        <w:t>Regulation</w:t>
      </w:r>
      <w:r>
        <w:rPr>
          <w:spacing w:val="40"/>
        </w:rPr>
        <w:t xml:space="preserve"> </w:t>
      </w:r>
      <w:r>
        <w:t>13,</w:t>
      </w:r>
      <w:r>
        <w:rPr>
          <w:spacing w:val="39"/>
        </w:rPr>
        <w:t xml:space="preserve"> </w:t>
      </w:r>
      <w:r>
        <w:t>paragraph</w:t>
      </w:r>
      <w:r>
        <w:rPr>
          <w:spacing w:val="40"/>
        </w:rPr>
        <w:t xml:space="preserve"> </w:t>
      </w:r>
      <w:r>
        <w:t>2,</w:t>
      </w:r>
      <w:r>
        <w:rPr>
          <w:spacing w:val="39"/>
        </w:rPr>
        <w:t xml:space="preserve"> </w:t>
      </w:r>
      <w:r>
        <w:t>Contracting Governments,</w:t>
      </w:r>
      <w:r>
        <w:rPr>
          <w:spacing w:val="33"/>
        </w:rPr>
        <w:t xml:space="preserve"> </w:t>
      </w:r>
      <w:r>
        <w:t>mindful</w:t>
      </w:r>
      <w:r>
        <w:rPr>
          <w:spacing w:val="33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their</w:t>
      </w:r>
      <w:r>
        <w:rPr>
          <w:spacing w:val="33"/>
        </w:rPr>
        <w:t xml:space="preserve"> </w:t>
      </w:r>
      <w:r>
        <w:t>obligations</w:t>
      </w:r>
      <w:r>
        <w:rPr>
          <w:spacing w:val="33"/>
        </w:rPr>
        <w:t xml:space="preserve"> </w:t>
      </w:r>
      <w:r>
        <w:t>published</w:t>
      </w:r>
      <w:r>
        <w:rPr>
          <w:spacing w:val="35"/>
        </w:rPr>
        <w:t xml:space="preserve"> </w:t>
      </w:r>
      <w:r>
        <w:t>by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International</w:t>
      </w:r>
      <w:r>
        <w:rPr>
          <w:spacing w:val="33"/>
        </w:rPr>
        <w:t xml:space="preserve"> </w:t>
      </w:r>
      <w:r>
        <w:t>Maritime</w:t>
      </w:r>
      <w:r>
        <w:rPr>
          <w:spacing w:val="35"/>
        </w:rPr>
        <w:t xml:space="preserve"> </w:t>
      </w:r>
      <w:r>
        <w:t>Organisation</w:t>
      </w:r>
      <w:ins w:id="8" w:author="Jaime Alvarez" w:date="2025-09-18T11:54:00Z" w16du:dateUtc="2025-09-18T09:54:00Z">
        <w:r w:rsidR="00C90A01">
          <w:t xml:space="preserve"> (IMO)</w:t>
        </w:r>
      </w:ins>
      <w:r>
        <w:t>,</w:t>
      </w:r>
      <w:r>
        <w:rPr>
          <w:spacing w:val="33"/>
        </w:rPr>
        <w:t xml:space="preserve"> </w:t>
      </w:r>
      <w:r>
        <w:t>undertake</w:t>
      </w:r>
      <w:r>
        <w:rPr>
          <w:spacing w:val="35"/>
        </w:rPr>
        <w:t xml:space="preserve"> </w:t>
      </w:r>
      <w:r>
        <w:t>to consider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international</w:t>
      </w:r>
      <w:r>
        <w:rPr>
          <w:spacing w:val="40"/>
        </w:rPr>
        <w:t xml:space="preserve"> </w:t>
      </w:r>
      <w:r>
        <w:t>recommendations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guidelines</w:t>
      </w:r>
      <w:r>
        <w:rPr>
          <w:spacing w:val="40"/>
        </w:rPr>
        <w:t xml:space="preserve"> </w:t>
      </w:r>
      <w:r>
        <w:t>when</w:t>
      </w:r>
      <w:r>
        <w:rPr>
          <w:spacing w:val="40"/>
        </w:rPr>
        <w:t xml:space="preserve"> </w:t>
      </w:r>
      <w:r>
        <w:t>establishing</w:t>
      </w:r>
      <w:r>
        <w:rPr>
          <w:spacing w:val="40"/>
        </w:rPr>
        <w:t xml:space="preserve"> </w:t>
      </w:r>
      <w:r>
        <w:t>aids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navigation,</w:t>
      </w:r>
      <w:r>
        <w:rPr>
          <w:spacing w:val="40"/>
        </w:rPr>
        <w:t xml:space="preserve"> </w:t>
      </w:r>
      <w:r>
        <w:t>including recommendations</w:t>
      </w:r>
      <w:r>
        <w:rPr>
          <w:spacing w:val="40"/>
        </w:rPr>
        <w:t xml:space="preserve"> </w:t>
      </w:r>
      <w:r>
        <w:t>on</w:t>
      </w:r>
      <w:r>
        <w:rPr>
          <w:spacing w:val="40"/>
        </w:rPr>
        <w:t xml:space="preserve"> </w:t>
      </w:r>
      <w:r>
        <w:t>training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qualification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AtoN</w:t>
      </w:r>
      <w:r>
        <w:rPr>
          <w:spacing w:val="40"/>
        </w:rPr>
        <w:t xml:space="preserve"> </w:t>
      </w:r>
      <w:r>
        <w:t>managers,</w:t>
      </w:r>
      <w:r>
        <w:rPr>
          <w:spacing w:val="40"/>
        </w:rPr>
        <w:t xml:space="preserve"> </w:t>
      </w:r>
      <w:r>
        <w:t>IALA</w:t>
      </w:r>
      <w:r>
        <w:rPr>
          <w:spacing w:val="40"/>
        </w:rPr>
        <w:t xml:space="preserve"> </w:t>
      </w:r>
      <w:r>
        <w:t>has</w:t>
      </w:r>
      <w:r>
        <w:rPr>
          <w:spacing w:val="40"/>
        </w:rPr>
        <w:t xml:space="preserve"> </w:t>
      </w:r>
      <w:r>
        <w:t>adopted</w:t>
      </w:r>
      <w:r>
        <w:rPr>
          <w:spacing w:val="40"/>
        </w:rPr>
        <w:t xml:space="preserve"> </w:t>
      </w:r>
      <w:r>
        <w:t>Recommendation</w:t>
      </w:r>
      <w:r>
        <w:rPr>
          <w:spacing w:val="40"/>
        </w:rPr>
        <w:t xml:space="preserve"> </w:t>
      </w:r>
      <w:r>
        <w:t>E-141 Edition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on</w:t>
      </w:r>
      <w:r>
        <w:rPr>
          <w:spacing w:val="40"/>
        </w:rPr>
        <w:t xml:space="preserve"> </w:t>
      </w:r>
      <w:r>
        <w:t>Standards</w:t>
      </w:r>
      <w:r>
        <w:rPr>
          <w:spacing w:val="40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>Training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Certification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AtoN</w:t>
      </w:r>
      <w:r>
        <w:rPr>
          <w:spacing w:val="40"/>
        </w:rPr>
        <w:t xml:space="preserve"> </w:t>
      </w:r>
      <w:r>
        <w:t>personnel.</w:t>
      </w:r>
    </w:p>
    <w:p w14:paraId="3D908E30" w14:textId="262B86E7" w:rsidR="00CA052B" w:rsidRDefault="00CA052B" w:rsidP="00CA052B">
      <w:pPr>
        <w:pStyle w:val="BodyText"/>
        <w:spacing w:before="118" w:line="252" w:lineRule="auto"/>
        <w:ind w:left="628" w:right="531"/>
      </w:pPr>
      <w:r>
        <w:t>IALA</w:t>
      </w:r>
      <w:r>
        <w:rPr>
          <w:spacing w:val="27"/>
        </w:rPr>
        <w:t xml:space="preserve"> </w:t>
      </w:r>
      <w:r>
        <w:t>Committees,</w:t>
      </w:r>
      <w:r>
        <w:rPr>
          <w:spacing w:val="25"/>
        </w:rPr>
        <w:t xml:space="preserve"> </w:t>
      </w:r>
      <w:r>
        <w:t>working</w:t>
      </w:r>
      <w:r>
        <w:rPr>
          <w:spacing w:val="27"/>
        </w:rPr>
        <w:t xml:space="preserve"> </w:t>
      </w:r>
      <w:r>
        <w:t>closely</w:t>
      </w:r>
      <w:r>
        <w:rPr>
          <w:spacing w:val="27"/>
        </w:rPr>
        <w:t xml:space="preserve"> </w:t>
      </w:r>
      <w:r>
        <w:t>with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IALA</w:t>
      </w:r>
      <w:r>
        <w:rPr>
          <w:spacing w:val="27"/>
        </w:rPr>
        <w:t xml:space="preserve"> </w:t>
      </w:r>
      <w:r>
        <w:t>World</w:t>
      </w:r>
      <w:r>
        <w:rPr>
          <w:spacing w:val="27"/>
        </w:rPr>
        <w:t xml:space="preserve"> </w:t>
      </w:r>
      <w:r>
        <w:t>Wide</w:t>
      </w:r>
      <w:r>
        <w:rPr>
          <w:spacing w:val="27"/>
        </w:rPr>
        <w:t xml:space="preserve"> </w:t>
      </w:r>
      <w:r>
        <w:t>Academy</w:t>
      </w:r>
      <w:r>
        <w:rPr>
          <w:spacing w:val="27"/>
        </w:rPr>
        <w:t xml:space="preserve"> </w:t>
      </w:r>
      <w:r>
        <w:t>(The</w:t>
      </w:r>
      <w:r>
        <w:rPr>
          <w:spacing w:val="27"/>
        </w:rPr>
        <w:t xml:space="preserve"> </w:t>
      </w:r>
      <w:r>
        <w:t>Academy),</w:t>
      </w:r>
      <w:r>
        <w:rPr>
          <w:spacing w:val="25"/>
        </w:rPr>
        <w:t xml:space="preserve"> </w:t>
      </w:r>
      <w:r>
        <w:t>have</w:t>
      </w:r>
      <w:r>
        <w:rPr>
          <w:spacing w:val="27"/>
        </w:rPr>
        <w:t xml:space="preserve"> </w:t>
      </w:r>
      <w:r>
        <w:t>developed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series</w:t>
      </w:r>
      <w:r>
        <w:rPr>
          <w:spacing w:val="25"/>
        </w:rPr>
        <w:t xml:space="preserve"> </w:t>
      </w:r>
      <w:r>
        <w:t>of model</w:t>
      </w:r>
      <w:r>
        <w:rPr>
          <w:spacing w:val="34"/>
        </w:rPr>
        <w:t xml:space="preserve"> </w:t>
      </w:r>
      <w:r>
        <w:t>courses</w:t>
      </w:r>
      <w:r>
        <w:rPr>
          <w:spacing w:val="34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AtoN</w:t>
      </w:r>
      <w:r>
        <w:rPr>
          <w:spacing w:val="36"/>
        </w:rPr>
        <w:t xml:space="preserve"> </w:t>
      </w:r>
      <w:r>
        <w:t>personnel</w:t>
      </w:r>
      <w:r>
        <w:rPr>
          <w:spacing w:val="34"/>
        </w:rPr>
        <w:t xml:space="preserve"> </w:t>
      </w:r>
      <w:r>
        <w:t>having</w:t>
      </w:r>
      <w:r>
        <w:rPr>
          <w:spacing w:val="36"/>
        </w:rPr>
        <w:t xml:space="preserve"> </w:t>
      </w:r>
      <w:ins w:id="9" w:author="Jaime Alvarez" w:date="2025-09-18T11:55:00Z" w16du:dateUtc="2025-09-18T09:55:00Z">
        <w:r w:rsidR="00D07E4D" w:rsidRPr="00D07E4D">
          <w:rPr>
            <w:rPrChange w:id="10" w:author="Jaime Alvarez" w:date="2025-09-18T11:56:00Z" w16du:dateUtc="2025-09-18T09:56:00Z">
              <w:rPr>
                <w:spacing w:val="36"/>
              </w:rPr>
            </w:rPrChange>
          </w:rPr>
          <w:t>R0141</w:t>
        </w:r>
      </w:ins>
      <w:del w:id="11" w:author="Jaime Alvarez" w:date="2025-09-18T11:55:00Z" w16du:dateUtc="2025-09-18T09:55:00Z">
        <w:r w:rsidDel="0044614E">
          <w:delText>E-141</w:delText>
        </w:r>
        <w:r w:rsidDel="0044614E">
          <w:rPr>
            <w:spacing w:val="36"/>
          </w:rPr>
          <w:delText xml:space="preserve"> </w:delText>
        </w:r>
      </w:del>
      <w:r>
        <w:t>Level</w:t>
      </w:r>
      <w:r>
        <w:rPr>
          <w:spacing w:val="34"/>
        </w:rPr>
        <w:t xml:space="preserve"> </w:t>
      </w:r>
      <w:r>
        <w:t>1</w:t>
      </w:r>
      <w:r>
        <w:rPr>
          <w:spacing w:val="36"/>
        </w:rPr>
        <w:t xml:space="preserve"> </w:t>
      </w:r>
      <w:r>
        <w:t>management</w:t>
      </w:r>
      <w:r>
        <w:rPr>
          <w:spacing w:val="34"/>
        </w:rPr>
        <w:t xml:space="preserve"> </w:t>
      </w:r>
      <w:r>
        <w:t>functions.</w:t>
      </w:r>
      <w:r>
        <w:rPr>
          <w:spacing w:val="80"/>
        </w:rPr>
        <w:t xml:space="preserve"> </w:t>
      </w:r>
      <w:r>
        <w:t>This</w:t>
      </w:r>
      <w:r>
        <w:rPr>
          <w:spacing w:val="34"/>
        </w:rPr>
        <w:t xml:space="preserve"> </w:t>
      </w:r>
      <w:r>
        <w:t>model</w:t>
      </w:r>
      <w:r>
        <w:rPr>
          <w:spacing w:val="34"/>
        </w:rPr>
        <w:t xml:space="preserve"> </w:t>
      </w:r>
      <w:r>
        <w:t>course</w:t>
      </w:r>
      <w:r>
        <w:rPr>
          <w:spacing w:val="36"/>
        </w:rPr>
        <w:t xml:space="preserve"> </w:t>
      </w:r>
      <w:r>
        <w:t>on</w:t>
      </w:r>
      <w:r>
        <w:rPr>
          <w:spacing w:val="36"/>
        </w:rPr>
        <w:t xml:space="preserve"> </w:t>
      </w:r>
      <w:r>
        <w:t>Global Navigation</w:t>
      </w:r>
      <w:r>
        <w:rPr>
          <w:spacing w:val="38"/>
        </w:rPr>
        <w:t xml:space="preserve"> </w:t>
      </w:r>
      <w:r>
        <w:t>Satellite</w:t>
      </w:r>
      <w:r>
        <w:rPr>
          <w:spacing w:val="38"/>
        </w:rPr>
        <w:t xml:space="preserve"> </w:t>
      </w:r>
      <w:r>
        <w:t>Systems</w:t>
      </w:r>
      <w:r>
        <w:rPr>
          <w:spacing w:val="37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e-navigation</w:t>
      </w:r>
      <w:r>
        <w:rPr>
          <w:spacing w:val="38"/>
        </w:rPr>
        <w:t xml:space="preserve"> </w:t>
      </w:r>
      <w:r>
        <w:t>should</w:t>
      </w:r>
      <w:r>
        <w:rPr>
          <w:spacing w:val="38"/>
        </w:rPr>
        <w:t xml:space="preserve"> </w:t>
      </w:r>
      <w:r>
        <w:t>be</w:t>
      </w:r>
      <w:r>
        <w:rPr>
          <w:spacing w:val="38"/>
        </w:rPr>
        <w:t xml:space="preserve"> </w:t>
      </w:r>
      <w:r>
        <w:t>read</w:t>
      </w:r>
      <w:r>
        <w:rPr>
          <w:spacing w:val="38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conjunction</w:t>
      </w:r>
      <w:r>
        <w:rPr>
          <w:spacing w:val="38"/>
        </w:rPr>
        <w:t xml:space="preserve"> </w:t>
      </w:r>
      <w:r>
        <w:t>with</w:t>
      </w:r>
      <w:r>
        <w:rPr>
          <w:spacing w:val="38"/>
        </w:rPr>
        <w:t xml:space="preserve"> </w:t>
      </w:r>
      <w:r>
        <w:t>IALA</w:t>
      </w:r>
      <w:r>
        <w:rPr>
          <w:spacing w:val="38"/>
        </w:rPr>
        <w:t xml:space="preserve"> </w:t>
      </w:r>
      <w:r>
        <w:t>Recommendation</w:t>
      </w:r>
      <w:r>
        <w:rPr>
          <w:spacing w:val="38"/>
        </w:rPr>
        <w:t xml:space="preserve"> </w:t>
      </w:r>
      <w:ins w:id="12" w:author="Jaime Alvarez" w:date="2025-09-18T11:56:00Z">
        <w:r w:rsidR="00D07E4D" w:rsidRPr="00D07E4D">
          <w:t>R0141</w:t>
        </w:r>
      </w:ins>
      <w:del w:id="13" w:author="Jaime Alvarez" w:date="2025-09-18T11:56:00Z" w16du:dateUtc="2025-09-18T09:56:00Z">
        <w:r w:rsidDel="00D07E4D">
          <w:delText>E-141/1</w:delText>
        </w:r>
      </w:del>
      <w:r>
        <w:t xml:space="preserve"> –</w:t>
      </w:r>
      <w:r>
        <w:rPr>
          <w:spacing w:val="32"/>
        </w:rPr>
        <w:t xml:space="preserve"> </w:t>
      </w:r>
      <w:r>
        <w:t>Model</w:t>
      </w:r>
      <w:r>
        <w:rPr>
          <w:spacing w:val="30"/>
        </w:rPr>
        <w:t xml:space="preserve"> </w:t>
      </w:r>
      <w:r>
        <w:t>Course</w:t>
      </w:r>
      <w:r>
        <w:rPr>
          <w:spacing w:val="32"/>
        </w:rPr>
        <w:t xml:space="preserve"> </w:t>
      </w:r>
      <w:r>
        <w:t>on</w:t>
      </w:r>
      <w:r>
        <w:rPr>
          <w:spacing w:val="32"/>
        </w:rPr>
        <w:t xml:space="preserve"> </w:t>
      </w:r>
      <w:r>
        <w:t>Level</w:t>
      </w:r>
      <w:r>
        <w:rPr>
          <w:spacing w:val="30"/>
        </w:rPr>
        <w:t xml:space="preserve"> </w:t>
      </w:r>
      <w:r>
        <w:t>1</w:t>
      </w:r>
      <w:r>
        <w:rPr>
          <w:spacing w:val="32"/>
        </w:rPr>
        <w:t xml:space="preserve"> </w:t>
      </w:r>
      <w:r>
        <w:t>Manager</w:t>
      </w:r>
      <w:r>
        <w:rPr>
          <w:spacing w:val="30"/>
        </w:rPr>
        <w:t xml:space="preserve"> </w:t>
      </w:r>
      <w:r>
        <w:t>Training,</w:t>
      </w:r>
      <w:r>
        <w:rPr>
          <w:spacing w:val="30"/>
        </w:rPr>
        <w:t xml:space="preserve"> </w:t>
      </w:r>
      <w:r>
        <w:t>which</w:t>
      </w:r>
      <w:r>
        <w:rPr>
          <w:spacing w:val="32"/>
        </w:rPr>
        <w:t xml:space="preserve"> </w:t>
      </w:r>
      <w:r>
        <w:t>contains</w:t>
      </w:r>
      <w:r>
        <w:rPr>
          <w:spacing w:val="30"/>
        </w:rPr>
        <w:t xml:space="preserve"> </w:t>
      </w:r>
      <w:r>
        <w:t>standard</w:t>
      </w:r>
      <w:r>
        <w:rPr>
          <w:spacing w:val="32"/>
        </w:rPr>
        <w:t xml:space="preserve"> </w:t>
      </w:r>
      <w:r>
        <w:t>guidance</w:t>
      </w:r>
      <w:r>
        <w:rPr>
          <w:spacing w:val="32"/>
        </w:rPr>
        <w:t xml:space="preserve"> </w:t>
      </w:r>
      <w:r>
        <w:t>for</w:t>
      </w:r>
      <w:r>
        <w:rPr>
          <w:spacing w:val="30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conduct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all</w:t>
      </w:r>
      <w:r>
        <w:rPr>
          <w:spacing w:val="30"/>
        </w:rPr>
        <w:t xml:space="preserve"> </w:t>
      </w:r>
      <w:r>
        <w:t>Level</w:t>
      </w:r>
      <w:r>
        <w:rPr>
          <w:spacing w:val="30"/>
        </w:rPr>
        <w:t xml:space="preserve"> </w:t>
      </w:r>
      <w:r>
        <w:t>1 model courses.</w:t>
      </w:r>
    </w:p>
    <w:p w14:paraId="0D54B1B5" w14:textId="6DAB97FC" w:rsidR="00071FE9" w:rsidRDefault="00CA052B" w:rsidP="00CA052B">
      <w:pPr>
        <w:pStyle w:val="BodyText"/>
        <w:spacing w:before="120"/>
        <w:ind w:left="665" w:right="634"/>
      </w:pPr>
      <w:r>
        <w:t>This</w:t>
      </w:r>
      <w:r>
        <w:rPr>
          <w:spacing w:val="22"/>
        </w:rPr>
        <w:t xml:space="preserve"> </w:t>
      </w:r>
      <w:r>
        <w:t>model</w:t>
      </w:r>
      <w:r>
        <w:rPr>
          <w:spacing w:val="22"/>
        </w:rPr>
        <w:t xml:space="preserve"> </w:t>
      </w:r>
      <w:r>
        <w:t>course</w:t>
      </w:r>
      <w:r>
        <w:rPr>
          <w:spacing w:val="23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intended</w:t>
      </w:r>
      <w:r>
        <w:rPr>
          <w:spacing w:val="23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be</w:t>
      </w:r>
      <w:r>
        <w:rPr>
          <w:spacing w:val="23"/>
        </w:rPr>
        <w:t xml:space="preserve"> </w:t>
      </w:r>
      <w:r>
        <w:t>delivered</w:t>
      </w:r>
      <w:r>
        <w:rPr>
          <w:spacing w:val="25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Academy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conjunction</w:t>
      </w:r>
      <w:r>
        <w:rPr>
          <w:spacing w:val="23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national</w:t>
      </w:r>
      <w:r>
        <w:rPr>
          <w:spacing w:val="22"/>
        </w:rPr>
        <w:t xml:space="preserve"> </w:t>
      </w:r>
      <w:r>
        <w:t>member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other appropriate</w:t>
      </w:r>
      <w:r>
        <w:rPr>
          <w:spacing w:val="35"/>
        </w:rPr>
        <w:t xml:space="preserve"> </w:t>
      </w:r>
      <w:r>
        <w:t>authorities</w:t>
      </w:r>
      <w:r>
        <w:rPr>
          <w:spacing w:val="34"/>
        </w:rPr>
        <w:t xml:space="preserve"> </w:t>
      </w:r>
      <w:r>
        <w:t>charged</w:t>
      </w:r>
      <w:r>
        <w:rPr>
          <w:spacing w:val="35"/>
        </w:rPr>
        <w:t xml:space="preserve"> </w:t>
      </w:r>
      <w:r>
        <w:t>with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provision</w:t>
      </w:r>
      <w:r>
        <w:rPr>
          <w:spacing w:val="35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AtoN</w:t>
      </w:r>
      <w:r>
        <w:rPr>
          <w:spacing w:val="35"/>
        </w:rPr>
        <w:t xml:space="preserve"> </w:t>
      </w:r>
      <w:r>
        <w:t>services</w:t>
      </w:r>
      <w:r>
        <w:rPr>
          <w:spacing w:val="34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particular</w:t>
      </w:r>
      <w:r>
        <w:rPr>
          <w:spacing w:val="34"/>
        </w:rPr>
        <w:t xml:space="preserve"> </w:t>
      </w:r>
      <w:r>
        <w:t>region.</w:t>
      </w:r>
      <w:r>
        <w:rPr>
          <w:spacing w:val="80"/>
        </w:rPr>
        <w:t xml:space="preserve"> </w:t>
      </w:r>
      <w:r>
        <w:t>It</w:t>
      </w:r>
      <w:r>
        <w:rPr>
          <w:spacing w:val="34"/>
        </w:rPr>
        <w:t xml:space="preserve"> </w:t>
      </w:r>
      <w:r>
        <w:t>contains</w:t>
      </w:r>
      <w:r>
        <w:rPr>
          <w:spacing w:val="33"/>
        </w:rPr>
        <w:t xml:space="preserve"> </w:t>
      </w:r>
      <w:r>
        <w:t>specific guidance</w:t>
      </w:r>
      <w:r>
        <w:rPr>
          <w:spacing w:val="33"/>
        </w:rPr>
        <w:t xml:space="preserve"> </w:t>
      </w:r>
      <w:r>
        <w:t>on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training</w:t>
      </w:r>
      <w:r>
        <w:rPr>
          <w:spacing w:val="33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AtoN</w:t>
      </w:r>
      <w:r>
        <w:rPr>
          <w:spacing w:val="33"/>
        </w:rPr>
        <w:t xml:space="preserve"> </w:t>
      </w:r>
      <w:r>
        <w:t>managers</w:t>
      </w:r>
      <w:r>
        <w:rPr>
          <w:spacing w:val="31"/>
        </w:rPr>
        <w:t xml:space="preserve"> </w:t>
      </w:r>
      <w:r>
        <w:t>on</w:t>
      </w:r>
      <w:r>
        <w:rPr>
          <w:spacing w:val="33"/>
        </w:rPr>
        <w:t xml:space="preserve"> </w:t>
      </w:r>
      <w:r>
        <w:t>Global</w:t>
      </w:r>
      <w:r>
        <w:rPr>
          <w:spacing w:val="31"/>
        </w:rPr>
        <w:t xml:space="preserve"> </w:t>
      </w:r>
      <w:r>
        <w:t>Navigation</w:t>
      </w:r>
      <w:r>
        <w:rPr>
          <w:spacing w:val="33"/>
        </w:rPr>
        <w:t xml:space="preserve"> </w:t>
      </w:r>
      <w:r>
        <w:t>Satellite</w:t>
      </w:r>
      <w:r>
        <w:rPr>
          <w:spacing w:val="33"/>
        </w:rPr>
        <w:t xml:space="preserve"> </w:t>
      </w:r>
      <w:r>
        <w:t>Systems</w:t>
      </w:r>
      <w:r>
        <w:rPr>
          <w:spacing w:val="31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principles</w:t>
      </w:r>
      <w:r>
        <w:rPr>
          <w:spacing w:val="31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e- navigation</w:t>
      </w:r>
      <w:r>
        <w:rPr>
          <w:spacing w:val="36"/>
        </w:rPr>
        <w:t xml:space="preserve"> </w:t>
      </w:r>
      <w:r>
        <w:t>concept.</w:t>
      </w:r>
      <w:r>
        <w:rPr>
          <w:spacing w:val="80"/>
        </w:rPr>
        <w:t xml:space="preserve"> </w:t>
      </w:r>
      <w:r>
        <w:t>Assistance</w:t>
      </w:r>
      <w:r>
        <w:rPr>
          <w:spacing w:val="36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t>implementing</w:t>
      </w:r>
      <w:r>
        <w:rPr>
          <w:spacing w:val="36"/>
        </w:rPr>
        <w:t xml:space="preserve"> </w:t>
      </w:r>
      <w:r>
        <w:t>this</w:t>
      </w:r>
      <w:r>
        <w:rPr>
          <w:spacing w:val="34"/>
        </w:rPr>
        <w:t xml:space="preserve"> </w:t>
      </w:r>
      <w:r>
        <w:t>and</w:t>
      </w:r>
      <w:r>
        <w:rPr>
          <w:spacing w:val="36"/>
        </w:rPr>
        <w:t xml:space="preserve"> </w:t>
      </w:r>
      <w:r>
        <w:t>other</w:t>
      </w:r>
      <w:r>
        <w:rPr>
          <w:spacing w:val="34"/>
        </w:rPr>
        <w:t xml:space="preserve"> </w:t>
      </w:r>
      <w:r>
        <w:t>model</w:t>
      </w:r>
      <w:r>
        <w:rPr>
          <w:spacing w:val="34"/>
        </w:rPr>
        <w:t xml:space="preserve"> </w:t>
      </w:r>
      <w:r>
        <w:t>courses</w:t>
      </w:r>
      <w:r>
        <w:rPr>
          <w:spacing w:val="34"/>
        </w:rPr>
        <w:t xml:space="preserve"> </w:t>
      </w:r>
      <w:r>
        <w:t>may</w:t>
      </w:r>
      <w:r>
        <w:rPr>
          <w:spacing w:val="36"/>
        </w:rPr>
        <w:t xml:space="preserve"> </w:t>
      </w:r>
      <w:r>
        <w:t>be</w:t>
      </w:r>
      <w:r>
        <w:rPr>
          <w:spacing w:val="36"/>
        </w:rPr>
        <w:t xml:space="preserve"> </w:t>
      </w:r>
      <w:r>
        <w:t>obtained</w:t>
      </w:r>
      <w:r>
        <w:rPr>
          <w:spacing w:val="36"/>
        </w:rPr>
        <w:t xml:space="preserve"> </w:t>
      </w:r>
      <w:r>
        <w:t>from</w:t>
      </w:r>
      <w:r>
        <w:rPr>
          <w:spacing w:val="37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IALA World Wide Academy at the following address:</w:t>
      </w:r>
    </w:p>
    <w:p w14:paraId="0D54B1B6" w14:textId="77777777" w:rsidR="00071FE9" w:rsidRDefault="00071FE9">
      <w:pPr>
        <w:pStyle w:val="BodyText"/>
        <w:rPr>
          <w:sz w:val="20"/>
        </w:rPr>
      </w:pPr>
    </w:p>
    <w:p w14:paraId="0D54B1B7" w14:textId="77777777" w:rsidR="00071FE9" w:rsidRDefault="00071FE9">
      <w:pPr>
        <w:pStyle w:val="BodyText"/>
        <w:rPr>
          <w:sz w:val="20"/>
        </w:rPr>
      </w:pPr>
    </w:p>
    <w:p w14:paraId="0D54B1B8" w14:textId="77777777" w:rsidR="00071FE9" w:rsidRDefault="00071FE9">
      <w:pPr>
        <w:pStyle w:val="BodyText"/>
        <w:rPr>
          <w:sz w:val="20"/>
        </w:rPr>
      </w:pPr>
    </w:p>
    <w:p w14:paraId="0D54B1B9" w14:textId="77777777" w:rsidR="00071FE9" w:rsidRDefault="00071FE9">
      <w:pPr>
        <w:pStyle w:val="BodyText"/>
        <w:rPr>
          <w:sz w:val="17"/>
        </w:rPr>
      </w:pPr>
    </w:p>
    <w:tbl>
      <w:tblPr>
        <w:tblW w:w="0" w:type="auto"/>
        <w:tblInd w:w="6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32"/>
        <w:gridCol w:w="2830"/>
        <w:gridCol w:w="2167"/>
      </w:tblGrid>
      <w:tr w:rsidR="00071FE9" w14:paraId="0D54B1BC" w14:textId="77777777">
        <w:trPr>
          <w:trHeight w:val="244"/>
        </w:trPr>
        <w:tc>
          <w:tcPr>
            <w:tcW w:w="4632" w:type="dxa"/>
          </w:tcPr>
          <w:p w14:paraId="0D54B1BA" w14:textId="77777777" w:rsidR="00071FE9" w:rsidRDefault="00F96E5D">
            <w:pPr>
              <w:pStyle w:val="TableParagraph"/>
              <w:spacing w:line="225" w:lineRule="exact"/>
              <w:ind w:left="50"/>
            </w:pPr>
            <w:r>
              <w:t>The</w:t>
            </w:r>
            <w:r>
              <w:rPr>
                <w:spacing w:val="-9"/>
              </w:rPr>
              <w:t xml:space="preserve"> </w:t>
            </w:r>
            <w:r>
              <w:t>Secretary-</w:t>
            </w:r>
            <w:r>
              <w:rPr>
                <w:spacing w:val="-2"/>
              </w:rPr>
              <w:t>General</w:t>
            </w:r>
          </w:p>
        </w:tc>
        <w:tc>
          <w:tcPr>
            <w:tcW w:w="4997" w:type="dxa"/>
            <w:gridSpan w:val="2"/>
          </w:tcPr>
          <w:p w14:paraId="0D54B1BB" w14:textId="77777777" w:rsidR="00071FE9" w:rsidRDefault="00071FE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71FE9" w14:paraId="0D54B1C0" w14:textId="77777777">
        <w:trPr>
          <w:trHeight w:val="268"/>
        </w:trPr>
        <w:tc>
          <w:tcPr>
            <w:tcW w:w="4632" w:type="dxa"/>
          </w:tcPr>
          <w:p w14:paraId="0D54B1BD" w14:textId="77777777" w:rsidR="00071FE9" w:rsidRDefault="00F96E5D">
            <w:pPr>
              <w:pStyle w:val="TableParagraph"/>
              <w:spacing w:line="249" w:lineRule="exact"/>
              <w:ind w:left="50"/>
            </w:pPr>
            <w:r>
              <w:rPr>
                <w:spacing w:val="-4"/>
              </w:rPr>
              <w:t>IALA</w:t>
            </w:r>
          </w:p>
        </w:tc>
        <w:tc>
          <w:tcPr>
            <w:tcW w:w="2830" w:type="dxa"/>
          </w:tcPr>
          <w:p w14:paraId="0D54B1BE" w14:textId="77777777" w:rsidR="00071FE9" w:rsidRDefault="00F96E5D">
            <w:pPr>
              <w:pStyle w:val="TableParagraph"/>
              <w:spacing w:line="249" w:lineRule="exact"/>
              <w:ind w:left="1938"/>
            </w:pPr>
            <w:r>
              <w:rPr>
                <w:spacing w:val="-4"/>
              </w:rPr>
              <w:t>Tel:</w:t>
            </w:r>
          </w:p>
        </w:tc>
        <w:tc>
          <w:tcPr>
            <w:tcW w:w="2167" w:type="dxa"/>
          </w:tcPr>
          <w:p w14:paraId="0D54B1BF" w14:textId="77777777" w:rsidR="00071FE9" w:rsidRDefault="00F96E5D">
            <w:pPr>
              <w:pStyle w:val="TableParagraph"/>
              <w:spacing w:line="249" w:lineRule="exact"/>
              <w:ind w:left="100"/>
            </w:pPr>
            <w:r>
              <w:t>(+)</w:t>
            </w:r>
            <w:r>
              <w:rPr>
                <w:spacing w:val="-3"/>
              </w:rPr>
              <w:t xml:space="preserve"> </w:t>
            </w:r>
            <w:r>
              <w:t>33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34</w:t>
            </w:r>
            <w:r>
              <w:rPr>
                <w:spacing w:val="-2"/>
              </w:rPr>
              <w:t xml:space="preserve"> </w:t>
            </w:r>
            <w:r>
              <w:t>51 70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</w:tr>
      <w:tr w:rsidR="00071FE9" w14:paraId="0D54B1C4" w14:textId="77777777">
        <w:trPr>
          <w:trHeight w:val="268"/>
        </w:trPr>
        <w:tc>
          <w:tcPr>
            <w:tcW w:w="4632" w:type="dxa"/>
          </w:tcPr>
          <w:p w14:paraId="0D54B1C1" w14:textId="77777777" w:rsidR="00071FE9" w:rsidRDefault="00F96E5D">
            <w:pPr>
              <w:pStyle w:val="TableParagraph"/>
              <w:spacing w:line="249" w:lineRule="exact"/>
              <w:ind w:left="50"/>
            </w:pPr>
            <w:r>
              <w:t>10</w:t>
            </w:r>
            <w:r>
              <w:rPr>
                <w:spacing w:val="-2"/>
              </w:rPr>
              <w:t xml:space="preserve"> </w:t>
            </w:r>
            <w:r>
              <w:t>rue</w:t>
            </w:r>
            <w:r>
              <w:rPr>
                <w:spacing w:val="-1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Gaudines</w:t>
            </w:r>
          </w:p>
        </w:tc>
        <w:tc>
          <w:tcPr>
            <w:tcW w:w="2830" w:type="dxa"/>
          </w:tcPr>
          <w:p w14:paraId="0D54B1C2" w14:textId="77777777" w:rsidR="00071FE9" w:rsidRDefault="00F96E5D">
            <w:pPr>
              <w:pStyle w:val="TableParagraph"/>
              <w:spacing w:line="249" w:lineRule="exact"/>
              <w:ind w:left="1938"/>
            </w:pPr>
            <w:r>
              <w:rPr>
                <w:spacing w:val="-4"/>
              </w:rPr>
              <w:t>Fax:</w:t>
            </w:r>
          </w:p>
        </w:tc>
        <w:tc>
          <w:tcPr>
            <w:tcW w:w="2167" w:type="dxa"/>
          </w:tcPr>
          <w:p w14:paraId="0D54B1C3" w14:textId="77777777" w:rsidR="00071FE9" w:rsidRDefault="00F96E5D">
            <w:pPr>
              <w:pStyle w:val="TableParagraph"/>
              <w:spacing w:line="249" w:lineRule="exact"/>
              <w:ind w:left="100"/>
            </w:pPr>
            <w:r>
              <w:t>(+)</w:t>
            </w:r>
            <w:r>
              <w:rPr>
                <w:spacing w:val="-3"/>
              </w:rPr>
              <w:t xml:space="preserve"> </w:t>
            </w:r>
            <w:r>
              <w:t>33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34</w:t>
            </w:r>
            <w:r>
              <w:rPr>
                <w:spacing w:val="-2"/>
              </w:rPr>
              <w:t xml:space="preserve"> </w:t>
            </w:r>
            <w:r>
              <w:t>51 82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</w:tr>
      <w:tr w:rsidR="00071FE9" w14:paraId="0D54B1C8" w14:textId="77777777">
        <w:trPr>
          <w:trHeight w:val="269"/>
        </w:trPr>
        <w:tc>
          <w:tcPr>
            <w:tcW w:w="4632" w:type="dxa"/>
          </w:tcPr>
          <w:p w14:paraId="0D54B1C5" w14:textId="77777777" w:rsidR="00071FE9" w:rsidRDefault="00F96E5D">
            <w:pPr>
              <w:pStyle w:val="TableParagraph"/>
              <w:spacing w:line="249" w:lineRule="exact"/>
              <w:ind w:left="50"/>
            </w:pPr>
            <w:r>
              <w:t>78100</w:t>
            </w:r>
            <w:r>
              <w:rPr>
                <w:spacing w:val="-11"/>
              </w:rPr>
              <w:t xml:space="preserve"> </w:t>
            </w:r>
            <w:r>
              <w:t>Saint</w:t>
            </w:r>
            <w:r>
              <w:rPr>
                <w:spacing w:val="-8"/>
              </w:rPr>
              <w:t xml:space="preserve"> </w:t>
            </w:r>
            <w:r>
              <w:t>Germain-en-</w:t>
            </w:r>
            <w:r>
              <w:rPr>
                <w:spacing w:val="-4"/>
              </w:rPr>
              <w:t>Laye</w:t>
            </w:r>
          </w:p>
        </w:tc>
        <w:tc>
          <w:tcPr>
            <w:tcW w:w="2830" w:type="dxa"/>
          </w:tcPr>
          <w:p w14:paraId="0D54B1C6" w14:textId="77777777" w:rsidR="00071FE9" w:rsidRDefault="00F96E5D">
            <w:pPr>
              <w:pStyle w:val="TableParagraph"/>
              <w:spacing w:line="249" w:lineRule="exact"/>
              <w:ind w:left="1938"/>
            </w:pPr>
            <w:r>
              <w:rPr>
                <w:spacing w:val="-2"/>
              </w:rPr>
              <w:t>e-mail:</w:t>
            </w:r>
          </w:p>
        </w:tc>
        <w:tc>
          <w:tcPr>
            <w:tcW w:w="2167" w:type="dxa"/>
          </w:tcPr>
          <w:p w14:paraId="0D54B1C7" w14:textId="18FCF2EA" w:rsidR="00071FE9" w:rsidRDefault="00D07E4D">
            <w:pPr>
              <w:pStyle w:val="TableParagraph"/>
              <w:spacing w:line="249" w:lineRule="exact"/>
              <w:ind w:left="99"/>
            </w:pPr>
            <w:ins w:id="14" w:author="Jaime Alvarez" w:date="2025-09-18T11:56:00Z" w16du:dateUtc="2025-09-18T09:56:00Z">
              <w:r>
                <w:rPr>
                  <w:color w:val="00558C"/>
                  <w:spacing w:val="-2"/>
                  <w:u w:val="single" w:color="00558C"/>
                </w:rPr>
                <w:fldChar w:fldCharType="begin"/>
              </w:r>
              <w:r>
                <w:rPr>
                  <w:color w:val="00558C"/>
                  <w:spacing w:val="-2"/>
                  <w:u w:val="single" w:color="00558C"/>
                </w:rPr>
                <w:instrText>HYPERLINK "mailto:</w:instrText>
              </w:r>
            </w:ins>
            <w:r>
              <w:rPr>
                <w:color w:val="00558C"/>
                <w:spacing w:val="-2"/>
                <w:u w:val="single" w:color="00558C"/>
              </w:rPr>
              <w:instrText>contact@iala</w:instrText>
            </w:r>
            <w:ins w:id="15" w:author="Jaime Alvarez" w:date="2025-09-18T11:56:00Z" w16du:dateUtc="2025-09-18T09:56:00Z">
              <w:r>
                <w:rPr>
                  <w:color w:val="00558C"/>
                  <w:spacing w:val="-2"/>
                  <w:u w:val="single" w:color="00558C"/>
                </w:rPr>
                <w:instrText>.int"</w:instrText>
              </w:r>
              <w:r>
                <w:rPr>
                  <w:color w:val="00558C"/>
                  <w:spacing w:val="-2"/>
                  <w:u w:val="single" w:color="00558C"/>
                </w:rPr>
              </w:r>
              <w:r>
                <w:rPr>
                  <w:color w:val="00558C"/>
                  <w:spacing w:val="-2"/>
                  <w:u w:val="single" w:color="00558C"/>
                </w:rPr>
                <w:fldChar w:fldCharType="separate"/>
              </w:r>
            </w:ins>
            <w:r w:rsidRPr="00FA5E84">
              <w:rPr>
                <w:rStyle w:val="Hyperlink"/>
                <w:spacing w:val="-2"/>
              </w:rPr>
              <w:t>contact@iala</w:t>
            </w:r>
            <w:del w:id="16" w:author="Jaime Alvarez" w:date="2025-09-18T11:56:00Z" w16du:dateUtc="2025-09-18T09:56:00Z">
              <w:r w:rsidRPr="00FA5E84" w:rsidDel="00D07E4D">
                <w:rPr>
                  <w:rStyle w:val="Hyperlink"/>
                  <w:spacing w:val="-2"/>
                </w:rPr>
                <w:delText>-aism.org</w:delText>
              </w:r>
            </w:del>
            <w:ins w:id="17" w:author="Jaime Alvarez" w:date="2025-09-18T11:56:00Z" w16du:dateUtc="2025-09-18T09:56:00Z">
              <w:r w:rsidRPr="00FA5E84">
                <w:rPr>
                  <w:rStyle w:val="Hyperlink"/>
                  <w:spacing w:val="-2"/>
                </w:rPr>
                <w:t>.int</w:t>
              </w:r>
              <w:r>
                <w:rPr>
                  <w:color w:val="00558C"/>
                  <w:spacing w:val="-2"/>
                  <w:u w:val="single" w:color="00558C"/>
                </w:rPr>
                <w:fldChar w:fldCharType="end"/>
              </w:r>
            </w:ins>
          </w:p>
        </w:tc>
      </w:tr>
      <w:tr w:rsidR="00071FE9" w14:paraId="0D54B1CC" w14:textId="77777777">
        <w:trPr>
          <w:trHeight w:val="245"/>
        </w:trPr>
        <w:tc>
          <w:tcPr>
            <w:tcW w:w="4632" w:type="dxa"/>
          </w:tcPr>
          <w:p w14:paraId="0D54B1C9" w14:textId="77777777" w:rsidR="00071FE9" w:rsidRDefault="00F96E5D">
            <w:pPr>
              <w:pStyle w:val="TableParagraph"/>
              <w:spacing w:line="225" w:lineRule="exact"/>
              <w:ind w:left="51"/>
            </w:pPr>
            <w:r>
              <w:rPr>
                <w:spacing w:val="-2"/>
              </w:rPr>
              <w:t>France</w:t>
            </w:r>
          </w:p>
        </w:tc>
        <w:tc>
          <w:tcPr>
            <w:tcW w:w="2830" w:type="dxa"/>
          </w:tcPr>
          <w:p w14:paraId="0D54B1CA" w14:textId="77777777" w:rsidR="00071FE9" w:rsidRDefault="00F96E5D">
            <w:pPr>
              <w:pStyle w:val="TableParagraph"/>
              <w:spacing w:line="225" w:lineRule="exact"/>
              <w:ind w:left="1940"/>
            </w:pPr>
            <w:r>
              <w:rPr>
                <w:spacing w:val="-2"/>
              </w:rPr>
              <w:t>Internet:</w:t>
            </w:r>
          </w:p>
        </w:tc>
        <w:tc>
          <w:tcPr>
            <w:tcW w:w="2167" w:type="dxa"/>
          </w:tcPr>
          <w:p w14:paraId="0D54B1CB" w14:textId="57CE6295" w:rsidR="00071FE9" w:rsidRDefault="00D07E4D">
            <w:pPr>
              <w:pStyle w:val="TableParagraph"/>
              <w:spacing w:line="225" w:lineRule="exact"/>
              <w:ind w:left="101"/>
            </w:pPr>
            <w:ins w:id="18" w:author="Jaime Alvarez" w:date="2025-09-18T11:56:00Z" w16du:dateUtc="2025-09-18T09:56:00Z">
              <w:r>
                <w:rPr>
                  <w:color w:val="00558C"/>
                  <w:spacing w:val="-2"/>
                  <w:u w:val="single" w:color="00558C"/>
                </w:rPr>
                <w:fldChar w:fldCharType="begin"/>
              </w:r>
              <w:r>
                <w:rPr>
                  <w:color w:val="00558C"/>
                  <w:spacing w:val="-2"/>
                  <w:u w:val="single" w:color="00558C"/>
                </w:rPr>
                <w:instrText>HYPERLINK "http://</w:instrText>
              </w:r>
            </w:ins>
            <w:r>
              <w:rPr>
                <w:color w:val="00558C"/>
                <w:spacing w:val="-2"/>
                <w:u w:val="single" w:color="00558C"/>
              </w:rPr>
              <w:instrText>www.iala</w:instrText>
            </w:r>
            <w:ins w:id="19" w:author="Jaime Alvarez" w:date="2025-09-18T11:56:00Z" w16du:dateUtc="2025-09-18T09:56:00Z">
              <w:r>
                <w:rPr>
                  <w:color w:val="00558C"/>
                  <w:spacing w:val="-2"/>
                  <w:u w:val="single" w:color="00558C"/>
                </w:rPr>
                <w:instrText>.int"</w:instrText>
              </w:r>
              <w:r>
                <w:rPr>
                  <w:color w:val="00558C"/>
                  <w:spacing w:val="-2"/>
                  <w:u w:val="single" w:color="00558C"/>
                </w:rPr>
              </w:r>
              <w:r>
                <w:rPr>
                  <w:color w:val="00558C"/>
                  <w:spacing w:val="-2"/>
                  <w:u w:val="single" w:color="00558C"/>
                </w:rPr>
                <w:fldChar w:fldCharType="separate"/>
              </w:r>
            </w:ins>
            <w:r w:rsidRPr="00FA5E84">
              <w:rPr>
                <w:rStyle w:val="Hyperlink"/>
                <w:spacing w:val="-2"/>
              </w:rPr>
              <w:t>www.iala</w:t>
            </w:r>
            <w:del w:id="20" w:author="Jaime Alvarez" w:date="2025-09-18T11:56:00Z" w16du:dateUtc="2025-09-18T09:56:00Z">
              <w:r w:rsidRPr="00FA5E84" w:rsidDel="00D07E4D">
                <w:rPr>
                  <w:rStyle w:val="Hyperlink"/>
                  <w:spacing w:val="-2"/>
                </w:rPr>
                <w:delText>-aism.org</w:delText>
              </w:r>
            </w:del>
            <w:ins w:id="21" w:author="Jaime Alvarez" w:date="2025-09-18T11:56:00Z" w16du:dateUtc="2025-09-18T09:56:00Z">
              <w:r w:rsidRPr="00FA5E84">
                <w:rPr>
                  <w:rStyle w:val="Hyperlink"/>
                  <w:spacing w:val="-2"/>
                </w:rPr>
                <w:t>.int</w:t>
              </w:r>
              <w:r>
                <w:rPr>
                  <w:color w:val="00558C"/>
                  <w:spacing w:val="-2"/>
                  <w:u w:val="single" w:color="00558C"/>
                </w:rPr>
                <w:fldChar w:fldCharType="end"/>
              </w:r>
            </w:ins>
          </w:p>
        </w:tc>
      </w:tr>
    </w:tbl>
    <w:p w14:paraId="0D54B1CD" w14:textId="77777777" w:rsidR="00071FE9" w:rsidRDefault="00071FE9">
      <w:pPr>
        <w:spacing w:line="225" w:lineRule="exact"/>
        <w:sectPr w:rsidR="00071FE9">
          <w:footerReference w:type="default" r:id="rId15"/>
          <w:pgSz w:w="11910" w:h="16840"/>
          <w:pgMar w:top="1300" w:right="240" w:bottom="1520" w:left="240" w:header="0" w:footer="1329" w:gutter="0"/>
          <w:cols w:space="720"/>
        </w:sectPr>
      </w:pPr>
    </w:p>
    <w:p w14:paraId="0D54B1CE" w14:textId="77777777" w:rsidR="00071FE9" w:rsidRDefault="00F96E5D">
      <w:pPr>
        <w:pStyle w:val="Heading2"/>
      </w:pPr>
      <w:r>
        <w:rPr>
          <w:color w:val="009FDF"/>
        </w:rPr>
        <w:lastRenderedPageBreak/>
        <w:t>PART</w:t>
      </w:r>
      <w:r>
        <w:rPr>
          <w:color w:val="009FDF"/>
          <w:spacing w:val="-6"/>
        </w:rPr>
        <w:t xml:space="preserve"> </w:t>
      </w:r>
      <w:r>
        <w:rPr>
          <w:color w:val="009FDF"/>
        </w:rPr>
        <w:t>A</w:t>
      </w:r>
      <w:r>
        <w:rPr>
          <w:color w:val="009FDF"/>
          <w:spacing w:val="78"/>
        </w:rPr>
        <w:t xml:space="preserve"> </w:t>
      </w:r>
      <w:bookmarkStart w:id="32" w:name="_bookmark0"/>
      <w:bookmarkEnd w:id="32"/>
      <w:r>
        <w:rPr>
          <w:color w:val="009FDF"/>
        </w:rPr>
        <w:t>COURSE</w:t>
      </w:r>
      <w:r>
        <w:rPr>
          <w:color w:val="009FDF"/>
          <w:spacing w:val="-5"/>
        </w:rPr>
        <w:t xml:space="preserve"> </w:t>
      </w:r>
      <w:r>
        <w:rPr>
          <w:color w:val="009FDF"/>
          <w:spacing w:val="-2"/>
        </w:rPr>
        <w:t>OVERVIEW</w:t>
      </w:r>
    </w:p>
    <w:p w14:paraId="0D54B1CF" w14:textId="77777777" w:rsidR="00071FE9" w:rsidRDefault="00071FE9">
      <w:pPr>
        <w:pStyle w:val="BodyText"/>
        <w:spacing w:before="3"/>
        <w:rPr>
          <w:b/>
          <w:sz w:val="16"/>
        </w:rPr>
      </w:pPr>
    </w:p>
    <w:p w14:paraId="0D54B1D0" w14:textId="15659EDB" w:rsidR="00071FE9" w:rsidRDefault="00806899">
      <w:pPr>
        <w:pStyle w:val="Heading3"/>
        <w:numPr>
          <w:ilvl w:val="0"/>
          <w:numId w:val="21"/>
        </w:numPr>
        <w:tabs>
          <w:tab w:val="left" w:pos="1091"/>
        </w:tabs>
        <w:spacing w:before="44"/>
        <w:ind w:left="1091" w:hanging="424"/>
      </w:pPr>
      <w:bookmarkStart w:id="33" w:name="_bookmark1"/>
      <w:bookmarkEnd w:id="33"/>
      <w:r>
        <w:rPr>
          <w:color w:val="00AFAA"/>
          <w:spacing w:val="-2"/>
        </w:rPr>
        <w:t>SCOPE</w:t>
      </w:r>
    </w:p>
    <w:p w14:paraId="0D54B1D1" w14:textId="39F70F84" w:rsidR="00071FE9" w:rsidRDefault="00F96E5D">
      <w:pPr>
        <w:pStyle w:val="BodyText"/>
        <w:spacing w:before="2"/>
        <w:rPr>
          <w:b/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1856" behindDoc="1" locked="0" layoutInCell="1" allowOverlap="1" wp14:anchorId="0D54B414" wp14:editId="169A4459">
                <wp:simplePos x="0" y="0"/>
                <wp:positionH relativeFrom="page">
                  <wp:posOffset>557783</wp:posOffset>
                </wp:positionH>
                <wp:positionV relativeFrom="paragraph">
                  <wp:posOffset>71288</wp:posOffset>
                </wp:positionV>
                <wp:extent cx="935990" cy="1270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59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5990" h="12700">
                              <a:moveTo>
                                <a:pt x="9357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35736" y="12192"/>
                              </a:lnTo>
                              <a:lnTo>
                                <a:pt x="935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E92828" id="Graphic 19" o:spid="_x0000_s1026" style="position:absolute;margin-left:43.9pt;margin-top:5.6pt;width:73.7pt;height:1pt;z-index:-2516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59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" path="m935736,l,,,12192r935736,l935736,xe" fillcolor="#00558c" stroked="f">
                <v:path arrowok="t"/>
                <w10:wrap type="topAndBottom" anchorx="page"/>
              </v:shape>
            </w:pict>
          </mc:Fallback>
        </mc:AlternateContent>
      </w:r>
    </w:p>
    <w:p w14:paraId="28A4283A" w14:textId="6B2F46D5" w:rsidR="00071FE9" w:rsidRDefault="00E82BDD" w:rsidP="00F12047">
      <w:pPr>
        <w:pStyle w:val="BodyText"/>
        <w:spacing w:before="2" w:line="237" w:lineRule="auto"/>
        <w:ind w:left="666" w:right="634"/>
        <w:rPr>
          <w:spacing w:val="-2"/>
        </w:rPr>
      </w:pPr>
      <w:r>
        <w:t>This</w:t>
      </w:r>
      <w:r>
        <w:rPr>
          <w:spacing w:val="33"/>
        </w:rPr>
        <w:t xml:space="preserve"> </w:t>
      </w:r>
      <w:r>
        <w:t>course</w:t>
      </w:r>
      <w:r>
        <w:rPr>
          <w:spacing w:val="34"/>
        </w:rPr>
        <w:t xml:space="preserve"> </w:t>
      </w:r>
      <w:r>
        <w:t>is</w:t>
      </w:r>
      <w:r>
        <w:rPr>
          <w:spacing w:val="34"/>
        </w:rPr>
        <w:t xml:space="preserve"> </w:t>
      </w:r>
      <w:r>
        <w:t>intended</w:t>
      </w:r>
      <w:r>
        <w:rPr>
          <w:spacing w:val="34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t>provide</w:t>
      </w:r>
      <w:r>
        <w:rPr>
          <w:spacing w:val="34"/>
        </w:rPr>
        <w:t xml:space="preserve"> </w:t>
      </w:r>
      <w:r>
        <w:t>aids</w:t>
      </w:r>
      <w:r>
        <w:rPr>
          <w:spacing w:val="34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t>navigation</w:t>
      </w:r>
      <w:r>
        <w:rPr>
          <w:spacing w:val="34"/>
        </w:rPr>
        <w:t xml:space="preserve"> </w:t>
      </w:r>
      <w:r>
        <w:t>managers</w:t>
      </w:r>
      <w:r>
        <w:rPr>
          <w:spacing w:val="34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other</w:t>
      </w:r>
      <w:r>
        <w:rPr>
          <w:spacing w:val="33"/>
        </w:rPr>
        <w:t xml:space="preserve"> </w:t>
      </w:r>
      <w:r>
        <w:t>interested</w:t>
      </w:r>
      <w:r>
        <w:rPr>
          <w:spacing w:val="34"/>
        </w:rPr>
        <w:t xml:space="preserve"> </w:t>
      </w:r>
      <w:r>
        <w:t>parties</w:t>
      </w:r>
      <w:r>
        <w:rPr>
          <w:spacing w:val="34"/>
        </w:rPr>
        <w:t xml:space="preserve"> </w:t>
      </w:r>
      <w:r>
        <w:t>with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training necessary</w:t>
      </w:r>
      <w:r>
        <w:rPr>
          <w:spacing w:val="3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have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satisfactory</w:t>
      </w:r>
      <w:r>
        <w:rPr>
          <w:spacing w:val="31"/>
        </w:rPr>
        <w:t xml:space="preserve"> </w:t>
      </w:r>
      <w:r>
        <w:t>understanding</w:t>
      </w:r>
      <w:r>
        <w:rPr>
          <w:spacing w:val="31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Global</w:t>
      </w:r>
      <w:r>
        <w:rPr>
          <w:spacing w:val="29"/>
        </w:rPr>
        <w:t xml:space="preserve"> </w:t>
      </w:r>
      <w:r>
        <w:t>Navigation</w:t>
      </w:r>
      <w:r>
        <w:rPr>
          <w:spacing w:val="31"/>
        </w:rPr>
        <w:t xml:space="preserve"> </w:t>
      </w:r>
      <w:r>
        <w:t>Satellite</w:t>
      </w:r>
      <w:r>
        <w:rPr>
          <w:spacing w:val="31"/>
        </w:rPr>
        <w:t xml:space="preserve"> </w:t>
      </w:r>
      <w:r>
        <w:t>Systems</w:t>
      </w:r>
      <w:r>
        <w:rPr>
          <w:spacing w:val="29"/>
        </w:rPr>
        <w:t xml:space="preserve"> </w:t>
      </w:r>
      <w:r>
        <w:t>(GNSS)</w:t>
      </w:r>
      <w:r>
        <w:rPr>
          <w:spacing w:val="29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 xml:space="preserve">e-navigation </w:t>
      </w:r>
      <w:r>
        <w:rPr>
          <w:spacing w:val="-2"/>
        </w:rPr>
        <w:t>concept.</w:t>
      </w:r>
      <w:bookmarkStart w:id="34" w:name="1.1._Purpose_of_the_Model_Course"/>
      <w:bookmarkStart w:id="35" w:name="_bookmark2"/>
      <w:bookmarkEnd w:id="34"/>
      <w:bookmarkEnd w:id="35"/>
    </w:p>
    <w:p w14:paraId="5D35B3E2" w14:textId="711E7611" w:rsidR="00F12047" w:rsidRDefault="00F12047" w:rsidP="00F12047">
      <w:pPr>
        <w:pStyle w:val="BodyText"/>
        <w:spacing w:before="2" w:line="237" w:lineRule="auto"/>
        <w:ind w:left="666" w:right="634"/>
        <w:rPr>
          <w:spacing w:val="-2"/>
        </w:rPr>
      </w:pPr>
    </w:p>
    <w:p w14:paraId="5F6FADB3" w14:textId="758DF9E6" w:rsidR="00F12047" w:rsidRDefault="00740EBA" w:rsidP="0004411B">
      <w:pPr>
        <w:pStyle w:val="Heading3"/>
        <w:numPr>
          <w:ilvl w:val="0"/>
          <w:numId w:val="21"/>
        </w:numPr>
        <w:tabs>
          <w:tab w:val="left" w:pos="1091"/>
        </w:tabs>
        <w:spacing w:before="44"/>
        <w:ind w:left="1091" w:hanging="424"/>
        <w:rPr>
          <w:spacing w:val="-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2880" behindDoc="1" locked="0" layoutInCell="1" allowOverlap="1" wp14:anchorId="77B7C8E8" wp14:editId="373CCB72">
                <wp:simplePos x="0" y="0"/>
                <wp:positionH relativeFrom="page">
                  <wp:posOffset>556048</wp:posOffset>
                </wp:positionH>
                <wp:positionV relativeFrom="paragraph">
                  <wp:posOffset>288925</wp:posOffset>
                </wp:positionV>
                <wp:extent cx="935990" cy="12700"/>
                <wp:effectExtent l="0" t="0" r="0" b="0"/>
                <wp:wrapTopAndBottom/>
                <wp:docPr id="683418327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59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5990" h="12700">
                              <a:moveTo>
                                <a:pt x="9357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35736" y="12192"/>
                              </a:lnTo>
                              <a:lnTo>
                                <a:pt x="935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96D9F0" id="Graphic 19" o:spid="_x0000_s1026" style="position:absolute;margin-left:43.8pt;margin-top:22.75pt;width:73.7pt;height:1pt;z-index:-25167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59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" path="m935736,l,,,12192r935736,l935736,xe" fillcolor="#00558c" stroked="f">
                <v:path arrowok="t"/>
                <w10:wrap type="topAndBottom" anchorx="page"/>
              </v:shape>
            </w:pict>
          </mc:Fallback>
        </mc:AlternateContent>
      </w:r>
      <w:r w:rsidR="0004411B" w:rsidRPr="0004411B">
        <w:rPr>
          <w:color w:val="00AFAA"/>
          <w:spacing w:val="-2"/>
        </w:rPr>
        <w:t>OBJECTIVE</w:t>
      </w:r>
    </w:p>
    <w:p w14:paraId="3698E789" w14:textId="26442A2F" w:rsidR="00F12047" w:rsidRDefault="00570DAF" w:rsidP="00F12047">
      <w:pPr>
        <w:pStyle w:val="BodyText"/>
        <w:spacing w:before="2" w:line="237" w:lineRule="auto"/>
        <w:ind w:left="666" w:right="634"/>
      </w:pPr>
      <w:r>
        <w:t>Upon</w:t>
      </w:r>
      <w:r>
        <w:rPr>
          <w:spacing w:val="30"/>
        </w:rPr>
        <w:t xml:space="preserve"> </w:t>
      </w:r>
      <w:r>
        <w:t>successful</w:t>
      </w:r>
      <w:r>
        <w:rPr>
          <w:spacing w:val="28"/>
        </w:rPr>
        <w:t xml:space="preserve"> </w:t>
      </w:r>
      <w:r>
        <w:t>completion</w:t>
      </w:r>
      <w:r>
        <w:rPr>
          <w:spacing w:val="30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this</w:t>
      </w:r>
      <w:r>
        <w:rPr>
          <w:spacing w:val="28"/>
        </w:rPr>
        <w:t xml:space="preserve"> </w:t>
      </w:r>
      <w:r>
        <w:t>course,</w:t>
      </w:r>
      <w:r>
        <w:rPr>
          <w:spacing w:val="28"/>
        </w:rPr>
        <w:t xml:space="preserve"> </w:t>
      </w:r>
      <w:r>
        <w:t>participants</w:t>
      </w:r>
      <w:r>
        <w:rPr>
          <w:spacing w:val="28"/>
        </w:rPr>
        <w:t xml:space="preserve"> </w:t>
      </w:r>
      <w:r>
        <w:t>will</w:t>
      </w:r>
      <w:r>
        <w:rPr>
          <w:spacing w:val="28"/>
        </w:rPr>
        <w:t xml:space="preserve"> </w:t>
      </w:r>
      <w:r>
        <w:t>have</w:t>
      </w:r>
      <w:r>
        <w:rPr>
          <w:spacing w:val="30"/>
        </w:rPr>
        <w:t xml:space="preserve"> </w:t>
      </w:r>
      <w:r>
        <w:t>acquired</w:t>
      </w:r>
      <w:r>
        <w:rPr>
          <w:spacing w:val="30"/>
        </w:rPr>
        <w:t xml:space="preserve"> </w:t>
      </w:r>
      <w:r>
        <w:t>sufficient</w:t>
      </w:r>
      <w:r>
        <w:rPr>
          <w:spacing w:val="28"/>
        </w:rPr>
        <w:t xml:space="preserve"> </w:t>
      </w:r>
      <w:r>
        <w:t>knowledge</w:t>
      </w:r>
      <w:r>
        <w:rPr>
          <w:spacing w:val="30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t>explain</w:t>
      </w:r>
      <w:r>
        <w:rPr>
          <w:spacing w:val="30"/>
        </w:rPr>
        <w:t xml:space="preserve"> </w:t>
      </w:r>
      <w:r>
        <w:t>the development</w:t>
      </w:r>
      <w:r>
        <w:rPr>
          <w:spacing w:val="36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GNSS</w:t>
      </w:r>
      <w:r>
        <w:rPr>
          <w:spacing w:val="37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its</w:t>
      </w:r>
      <w:r>
        <w:rPr>
          <w:spacing w:val="36"/>
        </w:rPr>
        <w:t xml:space="preserve"> </w:t>
      </w:r>
      <w:r>
        <w:t>impact</w:t>
      </w:r>
      <w:r>
        <w:rPr>
          <w:spacing w:val="36"/>
        </w:rPr>
        <w:t xml:space="preserve"> </w:t>
      </w:r>
      <w:r>
        <w:t>on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e-navigation</w:t>
      </w:r>
      <w:r>
        <w:rPr>
          <w:spacing w:val="37"/>
        </w:rPr>
        <w:t xml:space="preserve"> </w:t>
      </w:r>
      <w:r>
        <w:t>concept</w:t>
      </w:r>
      <w:r>
        <w:rPr>
          <w:spacing w:val="36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members</w:t>
      </w:r>
      <w:r>
        <w:rPr>
          <w:spacing w:val="36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their</w:t>
      </w:r>
      <w:r>
        <w:rPr>
          <w:spacing w:val="36"/>
        </w:rPr>
        <w:t xml:space="preserve"> </w:t>
      </w:r>
      <w:r>
        <w:t>organisations</w:t>
      </w:r>
      <w:r>
        <w:rPr>
          <w:spacing w:val="36"/>
        </w:rPr>
        <w:t xml:space="preserve"> </w:t>
      </w:r>
      <w:r>
        <w:t>and associated stakeholders.</w:t>
      </w:r>
    </w:p>
    <w:p w14:paraId="25EBFA4F" w14:textId="2DB5304C" w:rsidR="00A74EF4" w:rsidRPr="009E26C4" w:rsidRDefault="009E26C4" w:rsidP="009E26C4">
      <w:pPr>
        <w:pStyle w:val="Heading3"/>
        <w:numPr>
          <w:ilvl w:val="0"/>
          <w:numId w:val="21"/>
        </w:numPr>
        <w:tabs>
          <w:tab w:val="left" w:pos="1091"/>
        </w:tabs>
        <w:spacing w:before="44"/>
        <w:ind w:left="1091" w:hanging="424"/>
        <w:rPr>
          <w:color w:val="00AFAA"/>
          <w:spacing w:val="-2"/>
        </w:rPr>
      </w:pPr>
      <w:bookmarkStart w:id="36" w:name="_TOC_250019"/>
      <w:r>
        <w:rPr>
          <w:noProof/>
        </w:rPr>
        <mc:AlternateContent>
          <mc:Choice Requires="wps">
            <w:drawing>
              <wp:anchor distT="0" distB="0" distL="0" distR="0" simplePos="0" relativeHeight="251643904" behindDoc="1" locked="0" layoutInCell="1" allowOverlap="1" wp14:anchorId="04D869C2" wp14:editId="3255A856">
                <wp:simplePos x="0" y="0"/>
                <wp:positionH relativeFrom="page">
                  <wp:posOffset>572346</wp:posOffset>
                </wp:positionH>
                <wp:positionV relativeFrom="paragraph">
                  <wp:posOffset>295910</wp:posOffset>
                </wp:positionV>
                <wp:extent cx="935990" cy="12700"/>
                <wp:effectExtent l="0" t="0" r="0" b="0"/>
                <wp:wrapTopAndBottom/>
                <wp:docPr id="112299441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59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5990" h="12700">
                              <a:moveTo>
                                <a:pt x="9357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35736" y="12192"/>
                              </a:lnTo>
                              <a:lnTo>
                                <a:pt x="935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58A966" id="Graphic 19" o:spid="_x0000_s1026" style="position:absolute;margin-left:45.05pt;margin-top:23.3pt;width:73.7pt;height:1pt;z-index:-25167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59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" path="m935736,l,,,12192r935736,l935736,xe" fillcolor="#00558c" stroked="f">
                <v:path arrowok="t"/>
                <w10:wrap type="topAndBottom" anchorx="page"/>
              </v:shape>
            </w:pict>
          </mc:Fallback>
        </mc:AlternateContent>
      </w:r>
      <w:r w:rsidRPr="009E26C4">
        <w:rPr>
          <w:color w:val="00AFAA"/>
          <w:spacing w:val="-2"/>
        </w:rPr>
        <w:t xml:space="preserve">COURSE </w:t>
      </w:r>
      <w:bookmarkEnd w:id="36"/>
      <w:r>
        <w:rPr>
          <w:color w:val="00AFAA"/>
          <w:spacing w:val="-2"/>
        </w:rPr>
        <w:t>OUTLINE</w:t>
      </w:r>
    </w:p>
    <w:p w14:paraId="1804C467" w14:textId="3390FB09" w:rsidR="00325F7E" w:rsidRDefault="00562AB5" w:rsidP="00F12047">
      <w:pPr>
        <w:pStyle w:val="BodyText"/>
        <w:spacing w:before="2" w:line="237" w:lineRule="auto"/>
        <w:ind w:left="666" w:right="634"/>
      </w:pPr>
      <w:r>
        <w:t>This</w:t>
      </w:r>
      <w:r>
        <w:rPr>
          <w:spacing w:val="29"/>
        </w:rPr>
        <w:t xml:space="preserve"> </w:t>
      </w:r>
      <w:r>
        <w:t>course</w:t>
      </w:r>
      <w:r>
        <w:rPr>
          <w:spacing w:val="31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>intended</w:t>
      </w:r>
      <w:r>
        <w:rPr>
          <w:spacing w:val="3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cover</w:t>
      </w:r>
      <w:r>
        <w:rPr>
          <w:spacing w:val="29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knowledge</w:t>
      </w:r>
      <w:r>
        <w:rPr>
          <w:spacing w:val="31"/>
        </w:rPr>
        <w:t xml:space="preserve"> </w:t>
      </w:r>
      <w:r>
        <w:t>required</w:t>
      </w:r>
      <w:r>
        <w:rPr>
          <w:spacing w:val="31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an</w:t>
      </w:r>
      <w:r>
        <w:rPr>
          <w:spacing w:val="31"/>
        </w:rPr>
        <w:t xml:space="preserve"> </w:t>
      </w:r>
      <w:r>
        <w:t>aids</w:t>
      </w:r>
      <w:r>
        <w:rPr>
          <w:spacing w:val="29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navigation</w:t>
      </w:r>
      <w:r>
        <w:rPr>
          <w:spacing w:val="31"/>
        </w:rPr>
        <w:t xml:space="preserve"> </w:t>
      </w:r>
      <w:r>
        <w:t>manager</w:t>
      </w:r>
      <w:r>
        <w:rPr>
          <w:spacing w:val="29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gain</w:t>
      </w:r>
      <w:r>
        <w:rPr>
          <w:spacing w:val="31"/>
        </w:rPr>
        <w:t xml:space="preserve"> </w:t>
      </w:r>
      <w:r>
        <w:t>an understanding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GNSS</w:t>
      </w:r>
      <w:r>
        <w:rPr>
          <w:spacing w:val="28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e-navigation</w:t>
      </w:r>
      <w:r>
        <w:rPr>
          <w:spacing w:val="28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disseminate</w:t>
      </w:r>
      <w:r>
        <w:rPr>
          <w:spacing w:val="28"/>
        </w:rPr>
        <w:t xml:space="preserve"> </w:t>
      </w:r>
      <w:r>
        <w:t>that</w:t>
      </w:r>
      <w:r>
        <w:rPr>
          <w:spacing w:val="27"/>
        </w:rPr>
        <w:t xml:space="preserve"> </w:t>
      </w:r>
      <w:r>
        <w:t>knowledge</w:t>
      </w:r>
      <w:r>
        <w:rPr>
          <w:spacing w:val="28"/>
        </w:rPr>
        <w:t xml:space="preserve"> </w:t>
      </w:r>
      <w:r>
        <w:t>more</w:t>
      </w:r>
      <w:r>
        <w:rPr>
          <w:spacing w:val="28"/>
        </w:rPr>
        <w:t xml:space="preserve"> </w:t>
      </w:r>
      <w:r>
        <w:t>widely.</w:t>
      </w:r>
      <w:r>
        <w:rPr>
          <w:spacing w:val="80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course</w:t>
      </w:r>
      <w:r>
        <w:rPr>
          <w:spacing w:val="28"/>
        </w:rPr>
        <w:t xml:space="preserve"> </w:t>
      </w:r>
      <w:r>
        <w:t>comprises</w:t>
      </w:r>
      <w:r>
        <w:rPr>
          <w:spacing w:val="27"/>
        </w:rPr>
        <w:t xml:space="preserve"> </w:t>
      </w:r>
      <w:r>
        <w:t>6 teaching modules.</w:t>
      </w:r>
    </w:p>
    <w:p w14:paraId="639FA5A9" w14:textId="1D1E3197" w:rsidR="00B34186" w:rsidRDefault="00B34186" w:rsidP="00B34186">
      <w:pPr>
        <w:tabs>
          <w:tab w:val="left" w:pos="1620"/>
        </w:tabs>
        <w:spacing w:before="119"/>
        <w:ind w:left="628"/>
        <w:rPr>
          <w:b/>
          <w:i/>
          <w:sz w:val="21"/>
        </w:rPr>
      </w:pPr>
      <w:r>
        <w:rPr>
          <w:b/>
          <w:i/>
          <w:color w:val="575756"/>
          <w:sz w:val="21"/>
          <w:u w:val="single" w:color="575756"/>
        </w:rPr>
        <w:t>Table</w:t>
      </w:r>
      <w:r>
        <w:rPr>
          <w:b/>
          <w:i/>
          <w:color w:val="575756"/>
          <w:spacing w:val="20"/>
          <w:sz w:val="21"/>
          <w:u w:val="single" w:color="575756"/>
        </w:rPr>
        <w:t xml:space="preserve"> </w:t>
      </w:r>
      <w:r>
        <w:rPr>
          <w:b/>
          <w:i/>
          <w:color w:val="575756"/>
          <w:spacing w:val="-10"/>
          <w:sz w:val="21"/>
          <w:u w:val="single" w:color="575756"/>
        </w:rPr>
        <w:t>1</w:t>
      </w:r>
      <w:r>
        <w:rPr>
          <w:b/>
          <w:i/>
          <w:color w:val="575756"/>
          <w:sz w:val="21"/>
        </w:rPr>
        <w:tab/>
      </w:r>
      <w:r>
        <w:rPr>
          <w:b/>
          <w:i/>
          <w:color w:val="575756"/>
          <w:sz w:val="21"/>
          <w:u w:val="single" w:color="575756"/>
        </w:rPr>
        <w:t>Teaching</w:t>
      </w:r>
      <w:r>
        <w:rPr>
          <w:b/>
          <w:i/>
          <w:color w:val="575756"/>
          <w:spacing w:val="31"/>
          <w:sz w:val="21"/>
          <w:u w:val="single" w:color="575756"/>
        </w:rPr>
        <w:t xml:space="preserve"> </w:t>
      </w:r>
      <w:r>
        <w:rPr>
          <w:b/>
          <w:i/>
          <w:color w:val="575756"/>
          <w:spacing w:val="-2"/>
          <w:sz w:val="21"/>
          <w:u w:val="single" w:color="575756"/>
        </w:rPr>
        <w:t>Modules</w:t>
      </w:r>
    </w:p>
    <w:p w14:paraId="7EA335D5" w14:textId="73542802" w:rsidR="00B34186" w:rsidRDefault="00B34186" w:rsidP="00B34186">
      <w:pPr>
        <w:pStyle w:val="BodyText"/>
        <w:spacing w:before="2"/>
        <w:rPr>
          <w:b/>
          <w:i/>
          <w:sz w:val="20"/>
        </w:rPr>
      </w:pPr>
    </w:p>
    <w:tbl>
      <w:tblPr>
        <w:tblW w:w="0" w:type="auto"/>
        <w:tblInd w:w="1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4"/>
        <w:gridCol w:w="1190"/>
        <w:gridCol w:w="4982"/>
      </w:tblGrid>
      <w:tr w:rsidR="00B34186" w14:paraId="40598CCF" w14:textId="77777777" w:rsidTr="004543C3">
        <w:trPr>
          <w:trHeight w:val="556"/>
        </w:trPr>
        <w:tc>
          <w:tcPr>
            <w:tcW w:w="2774" w:type="dxa"/>
            <w:tcBorders>
              <w:left w:val="single" w:sz="4" w:space="0" w:color="000000"/>
              <w:right w:val="single" w:sz="4" w:space="0" w:color="000000"/>
            </w:tcBorders>
          </w:tcPr>
          <w:p w14:paraId="56552CBB" w14:textId="22550DC3" w:rsidR="00B34186" w:rsidRDefault="00B34186" w:rsidP="004543C3">
            <w:pPr>
              <w:pStyle w:val="TableParagraph"/>
              <w:spacing w:before="159"/>
              <w:ind w:left="218"/>
              <w:rPr>
                <w:b/>
                <w:sz w:val="19"/>
              </w:rPr>
            </w:pPr>
            <w:r>
              <w:rPr>
                <w:b/>
                <w:color w:val="00AFAA"/>
                <w:sz w:val="19"/>
              </w:rPr>
              <w:t>Module</w:t>
            </w:r>
            <w:r>
              <w:rPr>
                <w:b/>
                <w:color w:val="00AFAA"/>
                <w:spacing w:val="26"/>
                <w:sz w:val="19"/>
              </w:rPr>
              <w:t xml:space="preserve"> </w:t>
            </w:r>
            <w:r>
              <w:rPr>
                <w:b/>
                <w:color w:val="00AFAA"/>
                <w:spacing w:val="-2"/>
                <w:sz w:val="19"/>
              </w:rPr>
              <w:t>Title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1CA1E19F" w14:textId="77777777" w:rsidR="00B34186" w:rsidRDefault="00B34186" w:rsidP="004543C3">
            <w:pPr>
              <w:pStyle w:val="TableParagraph"/>
              <w:spacing w:before="39" w:line="254" w:lineRule="auto"/>
              <w:ind w:left="355" w:right="276" w:hanging="71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Time</w:t>
            </w:r>
            <w:r>
              <w:rPr>
                <w:b/>
                <w:color w:val="00AFAA"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color w:val="00AFAA"/>
                <w:w w:val="105"/>
                <w:sz w:val="19"/>
              </w:rPr>
              <w:t xml:space="preserve">in </w:t>
            </w:r>
            <w:r>
              <w:rPr>
                <w:b/>
                <w:color w:val="00AFAA"/>
                <w:spacing w:val="-2"/>
                <w:w w:val="105"/>
                <w:sz w:val="19"/>
              </w:rPr>
              <w:t>hours</w:t>
            </w:r>
          </w:p>
        </w:tc>
        <w:tc>
          <w:tcPr>
            <w:tcW w:w="4982" w:type="dxa"/>
            <w:tcBorders>
              <w:left w:val="single" w:sz="4" w:space="0" w:color="000000"/>
              <w:right w:val="single" w:sz="4" w:space="0" w:color="000000"/>
            </w:tcBorders>
          </w:tcPr>
          <w:p w14:paraId="09594285" w14:textId="77777777" w:rsidR="00B34186" w:rsidRDefault="00B34186" w:rsidP="004543C3">
            <w:pPr>
              <w:pStyle w:val="TableParagraph"/>
              <w:spacing w:before="159"/>
              <w:ind w:left="219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Overview</w:t>
            </w:r>
          </w:p>
        </w:tc>
      </w:tr>
      <w:tr w:rsidR="00B34186" w14:paraId="7062EAA0" w14:textId="77777777" w:rsidTr="004543C3">
        <w:trPr>
          <w:trHeight w:val="565"/>
        </w:trPr>
        <w:tc>
          <w:tcPr>
            <w:tcW w:w="2774" w:type="dxa"/>
            <w:tcBorders>
              <w:left w:val="single" w:sz="4" w:space="0" w:color="000000"/>
              <w:right w:val="single" w:sz="4" w:space="0" w:color="000000"/>
            </w:tcBorders>
          </w:tcPr>
          <w:p w14:paraId="467BA648" w14:textId="54102AAE" w:rsidR="00B34186" w:rsidRDefault="00B34186" w:rsidP="004543C3">
            <w:pPr>
              <w:pStyle w:val="TableParagraph"/>
              <w:spacing w:before="44" w:line="254" w:lineRule="auto"/>
              <w:ind w:left="218" w:right="131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background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e- </w:t>
            </w:r>
            <w:r>
              <w:rPr>
                <w:spacing w:val="-2"/>
                <w:w w:val="105"/>
                <w:sz w:val="19"/>
              </w:rPr>
              <w:t>navigation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10A70422" w14:textId="77777777" w:rsidR="00B34186" w:rsidRDefault="00B34186" w:rsidP="004543C3">
            <w:pPr>
              <w:pStyle w:val="TableParagraph"/>
              <w:spacing w:before="164"/>
              <w:ind w:left="218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1.5</w:t>
            </w:r>
          </w:p>
        </w:tc>
        <w:tc>
          <w:tcPr>
            <w:tcW w:w="4982" w:type="dxa"/>
            <w:tcBorders>
              <w:left w:val="single" w:sz="4" w:space="0" w:color="000000"/>
              <w:right w:val="single" w:sz="4" w:space="0" w:color="000000"/>
            </w:tcBorders>
          </w:tcPr>
          <w:p w14:paraId="72563602" w14:textId="77777777" w:rsidR="00B34186" w:rsidRDefault="00B34186" w:rsidP="004543C3">
            <w:pPr>
              <w:pStyle w:val="TableParagraph"/>
              <w:spacing w:before="6" w:line="254" w:lineRule="auto"/>
              <w:ind w:left="219"/>
              <w:rPr>
                <w:sz w:val="19"/>
              </w:rPr>
            </w:pPr>
            <w:r>
              <w:rPr>
                <w:w w:val="105"/>
                <w:sz w:val="19"/>
              </w:rPr>
              <w:t>This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module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describes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inception,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adoption</w:t>
            </w:r>
            <w:r>
              <w:rPr>
                <w:spacing w:val="3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 development of the e-navigation concept</w:t>
            </w:r>
          </w:p>
        </w:tc>
      </w:tr>
      <w:tr w:rsidR="00B34186" w14:paraId="296B399F" w14:textId="77777777" w:rsidTr="004543C3">
        <w:trPr>
          <w:trHeight w:val="565"/>
        </w:trPr>
        <w:tc>
          <w:tcPr>
            <w:tcW w:w="2774" w:type="dxa"/>
            <w:tcBorders>
              <w:left w:val="single" w:sz="4" w:space="0" w:color="000000"/>
              <w:right w:val="single" w:sz="4" w:space="0" w:color="000000"/>
            </w:tcBorders>
          </w:tcPr>
          <w:p w14:paraId="1DCFFEBA" w14:textId="5386A3D0" w:rsidR="00B34186" w:rsidRDefault="00B34186" w:rsidP="004543C3">
            <w:pPr>
              <w:pStyle w:val="TableParagraph"/>
              <w:spacing w:before="44" w:line="254" w:lineRule="auto"/>
              <w:ind w:left="218"/>
              <w:rPr>
                <w:sz w:val="19"/>
              </w:rPr>
            </w:pPr>
            <w:r>
              <w:rPr>
                <w:w w:val="105"/>
                <w:sz w:val="19"/>
              </w:rPr>
              <w:t>Electronic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Navigation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Charts and ECDIS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4F6BF020" w14:textId="77777777" w:rsidR="00B34186" w:rsidRDefault="00B34186" w:rsidP="004543C3">
            <w:pPr>
              <w:pStyle w:val="TableParagraph"/>
              <w:spacing w:before="164"/>
              <w:ind w:left="218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1.5</w:t>
            </w:r>
          </w:p>
        </w:tc>
        <w:tc>
          <w:tcPr>
            <w:tcW w:w="4982" w:type="dxa"/>
            <w:tcBorders>
              <w:left w:val="single" w:sz="4" w:space="0" w:color="000000"/>
              <w:right w:val="single" w:sz="4" w:space="0" w:color="000000"/>
            </w:tcBorders>
          </w:tcPr>
          <w:p w14:paraId="7AE7CB32" w14:textId="77777777" w:rsidR="00B34186" w:rsidRDefault="00B34186" w:rsidP="004543C3">
            <w:pPr>
              <w:pStyle w:val="TableParagraph"/>
              <w:spacing w:before="6" w:line="254" w:lineRule="auto"/>
              <w:ind w:left="219" w:right="233"/>
              <w:rPr>
                <w:sz w:val="19"/>
              </w:rPr>
            </w:pPr>
            <w:r>
              <w:rPr>
                <w:w w:val="105"/>
                <w:sz w:val="19"/>
              </w:rPr>
              <w:t>This module describes the importance of valid electronic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chart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data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required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e-navigation</w:t>
            </w:r>
          </w:p>
        </w:tc>
      </w:tr>
      <w:tr w:rsidR="00B34186" w14:paraId="79347A31" w14:textId="77777777" w:rsidTr="004543C3">
        <w:trPr>
          <w:trHeight w:val="565"/>
        </w:trPr>
        <w:tc>
          <w:tcPr>
            <w:tcW w:w="2774" w:type="dxa"/>
            <w:tcBorders>
              <w:left w:val="single" w:sz="4" w:space="0" w:color="000000"/>
              <w:right w:val="single" w:sz="4" w:space="0" w:color="000000"/>
            </w:tcBorders>
          </w:tcPr>
          <w:p w14:paraId="118E575D" w14:textId="53F0E833" w:rsidR="00B34186" w:rsidRDefault="00B34186" w:rsidP="004543C3">
            <w:pPr>
              <w:pStyle w:val="TableParagraph"/>
              <w:spacing w:before="44" w:line="254" w:lineRule="auto"/>
              <w:ind w:left="218"/>
              <w:rPr>
                <w:sz w:val="19"/>
              </w:rPr>
            </w:pPr>
            <w:r>
              <w:rPr>
                <w:w w:val="105"/>
                <w:sz w:val="19"/>
              </w:rPr>
              <w:t>Global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Navigation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Satellite </w:t>
            </w:r>
            <w:r>
              <w:rPr>
                <w:spacing w:val="-2"/>
                <w:w w:val="105"/>
                <w:sz w:val="19"/>
              </w:rPr>
              <w:t>Systems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1CBA5305" w14:textId="77777777" w:rsidR="00B34186" w:rsidRDefault="00B34186" w:rsidP="004543C3">
            <w:pPr>
              <w:pStyle w:val="TableParagraph"/>
              <w:spacing w:before="164"/>
              <w:ind w:left="218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  <w:tc>
          <w:tcPr>
            <w:tcW w:w="4982" w:type="dxa"/>
            <w:tcBorders>
              <w:left w:val="single" w:sz="4" w:space="0" w:color="000000"/>
              <w:right w:val="single" w:sz="4" w:space="0" w:color="000000"/>
            </w:tcBorders>
          </w:tcPr>
          <w:p w14:paraId="330F9E31" w14:textId="77777777" w:rsidR="00B34186" w:rsidRDefault="00B34186" w:rsidP="004543C3">
            <w:pPr>
              <w:pStyle w:val="TableParagraph"/>
              <w:spacing w:before="6" w:line="254" w:lineRule="auto"/>
              <w:ind w:left="219"/>
              <w:rPr>
                <w:sz w:val="19"/>
              </w:rPr>
            </w:pPr>
            <w:r>
              <w:rPr>
                <w:w w:val="105"/>
                <w:sz w:val="19"/>
              </w:rPr>
              <w:t>This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module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describes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principles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GNSS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 potential vulnerability</w:t>
            </w:r>
          </w:p>
        </w:tc>
      </w:tr>
      <w:tr w:rsidR="00B34186" w14:paraId="4C714222" w14:textId="77777777" w:rsidTr="004543C3">
        <w:trPr>
          <w:trHeight w:val="733"/>
        </w:trPr>
        <w:tc>
          <w:tcPr>
            <w:tcW w:w="2774" w:type="dxa"/>
            <w:tcBorders>
              <w:left w:val="single" w:sz="4" w:space="0" w:color="000000"/>
              <w:right w:val="single" w:sz="4" w:space="0" w:color="000000"/>
            </w:tcBorders>
          </w:tcPr>
          <w:p w14:paraId="6D409313" w14:textId="62370C7F" w:rsidR="00B34186" w:rsidRDefault="00B34186" w:rsidP="004543C3">
            <w:pPr>
              <w:pStyle w:val="TableParagraph"/>
              <w:spacing w:before="126" w:line="254" w:lineRule="auto"/>
              <w:ind w:left="218" w:right="131"/>
              <w:rPr>
                <w:sz w:val="19"/>
              </w:rPr>
            </w:pPr>
            <w:r>
              <w:rPr>
                <w:w w:val="105"/>
                <w:sz w:val="19"/>
              </w:rPr>
              <w:t>Position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Navigation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and </w:t>
            </w:r>
            <w:r>
              <w:rPr>
                <w:spacing w:val="-2"/>
                <w:w w:val="105"/>
                <w:sz w:val="19"/>
              </w:rPr>
              <w:t>Timing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615721AF" w14:textId="77777777" w:rsidR="00B34186" w:rsidRDefault="00B34186" w:rsidP="004543C3">
            <w:pPr>
              <w:pStyle w:val="TableParagraph"/>
              <w:spacing w:before="18"/>
              <w:rPr>
                <w:b/>
                <w:i/>
                <w:sz w:val="19"/>
              </w:rPr>
            </w:pPr>
          </w:p>
          <w:p w14:paraId="66B4120F" w14:textId="77777777" w:rsidR="00B34186" w:rsidRDefault="00B34186" w:rsidP="004543C3">
            <w:pPr>
              <w:pStyle w:val="TableParagraph"/>
              <w:spacing w:before="1"/>
              <w:ind w:left="218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1.5</w:t>
            </w:r>
          </w:p>
        </w:tc>
        <w:tc>
          <w:tcPr>
            <w:tcW w:w="4982" w:type="dxa"/>
            <w:tcBorders>
              <w:left w:val="single" w:sz="4" w:space="0" w:color="000000"/>
              <w:right w:val="single" w:sz="4" w:space="0" w:color="000000"/>
            </w:tcBorders>
          </w:tcPr>
          <w:p w14:paraId="2525C156" w14:textId="77777777" w:rsidR="00B34186" w:rsidRDefault="00B34186" w:rsidP="004543C3">
            <w:pPr>
              <w:pStyle w:val="TableParagraph"/>
              <w:spacing w:before="6"/>
              <w:ind w:left="219"/>
              <w:rPr>
                <w:sz w:val="19"/>
              </w:rPr>
            </w:pPr>
            <w:r>
              <w:rPr>
                <w:w w:val="105"/>
                <w:sz w:val="19"/>
              </w:rPr>
              <w:t>This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module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describes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why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uninterrupted</w:t>
            </w:r>
          </w:p>
          <w:p w14:paraId="3476CBB2" w14:textId="77777777" w:rsidR="00B34186" w:rsidRDefault="00B34186" w:rsidP="004543C3">
            <w:pPr>
              <w:pStyle w:val="TableParagraph"/>
              <w:spacing w:line="240" w:lineRule="atLeast"/>
              <w:ind w:left="219"/>
              <w:rPr>
                <w:sz w:val="19"/>
              </w:rPr>
            </w:pPr>
            <w:r>
              <w:rPr>
                <w:w w:val="105"/>
                <w:sz w:val="19"/>
              </w:rPr>
              <w:t>determination</w:t>
            </w:r>
            <w:r>
              <w:rPr>
                <w:spacing w:val="3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3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position,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navigation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coordinated time is essential to e-navigation</w:t>
            </w:r>
          </w:p>
        </w:tc>
      </w:tr>
      <w:tr w:rsidR="00B34186" w14:paraId="7A1F187B" w14:textId="77777777" w:rsidTr="004543C3">
        <w:trPr>
          <w:trHeight w:val="565"/>
        </w:trPr>
        <w:tc>
          <w:tcPr>
            <w:tcW w:w="2774" w:type="dxa"/>
            <w:tcBorders>
              <w:left w:val="single" w:sz="4" w:space="0" w:color="000000"/>
              <w:right w:val="single" w:sz="4" w:space="0" w:color="000000"/>
            </w:tcBorders>
          </w:tcPr>
          <w:p w14:paraId="3002DD5B" w14:textId="77777777" w:rsidR="00B34186" w:rsidRDefault="00B34186" w:rsidP="004543C3">
            <w:pPr>
              <w:pStyle w:val="TableParagraph"/>
              <w:spacing w:before="164"/>
              <w:ind w:left="218"/>
              <w:rPr>
                <w:sz w:val="19"/>
              </w:rPr>
            </w:pPr>
            <w:r>
              <w:rPr>
                <w:sz w:val="19"/>
              </w:rPr>
              <w:t>Communications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AIS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78F2BF13" w14:textId="77777777" w:rsidR="00B34186" w:rsidRDefault="00B34186" w:rsidP="004543C3">
            <w:pPr>
              <w:pStyle w:val="TableParagraph"/>
              <w:spacing w:before="164"/>
              <w:ind w:left="218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2</w:t>
            </w:r>
          </w:p>
        </w:tc>
        <w:tc>
          <w:tcPr>
            <w:tcW w:w="4982" w:type="dxa"/>
            <w:tcBorders>
              <w:left w:val="single" w:sz="4" w:space="0" w:color="000000"/>
              <w:right w:val="single" w:sz="4" w:space="0" w:color="000000"/>
            </w:tcBorders>
          </w:tcPr>
          <w:p w14:paraId="13994600" w14:textId="77777777" w:rsidR="00B34186" w:rsidRDefault="00B34186" w:rsidP="004543C3">
            <w:pPr>
              <w:pStyle w:val="TableParagraph"/>
              <w:spacing w:before="6" w:line="254" w:lineRule="auto"/>
              <w:ind w:left="219"/>
              <w:rPr>
                <w:sz w:val="19"/>
              </w:rPr>
            </w:pPr>
            <w:r>
              <w:rPr>
                <w:w w:val="105"/>
                <w:sz w:val="19"/>
              </w:rPr>
              <w:t>This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module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describes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communications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systems necessary to support e-navigation</w:t>
            </w:r>
          </w:p>
        </w:tc>
      </w:tr>
      <w:tr w:rsidR="00B34186" w14:paraId="22460975" w14:textId="77777777" w:rsidTr="004543C3">
        <w:trPr>
          <w:trHeight w:val="973"/>
        </w:trPr>
        <w:tc>
          <w:tcPr>
            <w:tcW w:w="2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2684" w14:textId="6850C28A" w:rsidR="00B34186" w:rsidRDefault="00B34186" w:rsidP="004543C3">
            <w:pPr>
              <w:pStyle w:val="TableParagraph"/>
              <w:spacing w:before="138"/>
              <w:rPr>
                <w:b/>
                <w:i/>
                <w:sz w:val="19"/>
              </w:rPr>
            </w:pPr>
          </w:p>
          <w:p w14:paraId="5F0144EE" w14:textId="77777777" w:rsidR="00B34186" w:rsidRDefault="00B34186" w:rsidP="004543C3">
            <w:pPr>
              <w:pStyle w:val="TableParagraph"/>
              <w:spacing w:before="1"/>
              <w:ind w:left="218"/>
              <w:rPr>
                <w:sz w:val="19"/>
              </w:rPr>
            </w:pPr>
            <w:r>
              <w:rPr>
                <w:sz w:val="19"/>
              </w:rPr>
              <w:t>Information</w:t>
            </w:r>
            <w:r>
              <w:rPr>
                <w:spacing w:val="3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Systems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5A64" w14:textId="77777777" w:rsidR="00B34186" w:rsidRDefault="00B34186" w:rsidP="004543C3">
            <w:pPr>
              <w:pStyle w:val="TableParagraph"/>
              <w:spacing w:before="138"/>
              <w:rPr>
                <w:b/>
                <w:i/>
                <w:sz w:val="19"/>
              </w:rPr>
            </w:pPr>
          </w:p>
          <w:p w14:paraId="779E98CC" w14:textId="77777777" w:rsidR="00B34186" w:rsidRDefault="00B34186" w:rsidP="004543C3">
            <w:pPr>
              <w:pStyle w:val="TableParagraph"/>
              <w:spacing w:before="1"/>
              <w:ind w:left="218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  <w:tc>
          <w:tcPr>
            <w:tcW w:w="4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CE96" w14:textId="77777777" w:rsidR="00B34186" w:rsidRDefault="00B34186" w:rsidP="004543C3">
            <w:pPr>
              <w:pStyle w:val="TableParagraph"/>
              <w:spacing w:before="6" w:line="252" w:lineRule="auto"/>
              <w:ind w:left="219" w:right="233"/>
              <w:rPr>
                <w:sz w:val="19"/>
              </w:rPr>
            </w:pPr>
            <w:r>
              <w:rPr>
                <w:w w:val="105"/>
                <w:sz w:val="19"/>
              </w:rPr>
              <w:t>This module describes existing and developing information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systems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test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beds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which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designed to improve the flow of information ship to shore; ship</w:t>
            </w:r>
          </w:p>
          <w:p w14:paraId="5BFA095D" w14:textId="77777777" w:rsidR="00B34186" w:rsidRDefault="00B34186" w:rsidP="004543C3">
            <w:pPr>
              <w:pStyle w:val="TableParagraph"/>
              <w:spacing w:line="217" w:lineRule="exact"/>
              <w:ind w:left="219"/>
              <w:rPr>
                <w:sz w:val="19"/>
              </w:rPr>
            </w:pPr>
            <w:r>
              <w:rPr>
                <w:w w:val="105"/>
                <w:sz w:val="19"/>
              </w:rPr>
              <w:t>to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ship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shore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ship</w:t>
            </w:r>
          </w:p>
        </w:tc>
      </w:tr>
      <w:tr w:rsidR="00B34186" w14:paraId="260E92DD" w14:textId="77777777" w:rsidTr="004543C3">
        <w:trPr>
          <w:trHeight w:val="282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E58AB8" w14:textId="689320E2" w:rsidR="00B34186" w:rsidRDefault="00B34186" w:rsidP="004543C3">
            <w:pPr>
              <w:pStyle w:val="TableParagraph"/>
              <w:spacing w:before="25"/>
              <w:ind w:left="218"/>
              <w:rPr>
                <w:sz w:val="19"/>
              </w:rPr>
            </w:pPr>
            <w:r>
              <w:rPr>
                <w:sz w:val="19"/>
              </w:rPr>
              <w:t>Competency</w:t>
            </w:r>
            <w:r>
              <w:rPr>
                <w:spacing w:val="4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test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079E0B" w14:textId="77777777" w:rsidR="00B34186" w:rsidRDefault="00B34186" w:rsidP="004543C3">
            <w:pPr>
              <w:pStyle w:val="TableParagraph"/>
              <w:spacing w:before="25"/>
              <w:ind w:left="218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0.5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46E6BB" w14:textId="77777777" w:rsidR="00B34186" w:rsidRDefault="00B34186" w:rsidP="004543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34186" w14:paraId="7D0706FF" w14:textId="77777777" w:rsidTr="004543C3">
        <w:trPr>
          <w:trHeight w:val="277"/>
        </w:trPr>
        <w:tc>
          <w:tcPr>
            <w:tcW w:w="2774" w:type="dxa"/>
            <w:tcBorders>
              <w:left w:val="single" w:sz="4" w:space="0" w:color="000000"/>
              <w:right w:val="single" w:sz="4" w:space="0" w:color="000000"/>
            </w:tcBorders>
          </w:tcPr>
          <w:p w14:paraId="1824F697" w14:textId="1B55D64E" w:rsidR="00B34186" w:rsidRDefault="00B34186" w:rsidP="004543C3">
            <w:pPr>
              <w:pStyle w:val="TableParagraph"/>
              <w:spacing w:before="20"/>
              <w:ind w:left="21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Total</w:t>
            </w:r>
            <w:r>
              <w:rPr>
                <w:b/>
                <w:spacing w:val="-4"/>
                <w:w w:val="105"/>
                <w:sz w:val="19"/>
              </w:rPr>
              <w:t xml:space="preserve"> </w:t>
            </w:r>
            <w:r>
              <w:rPr>
                <w:b/>
                <w:spacing w:val="-2"/>
                <w:w w:val="105"/>
                <w:sz w:val="19"/>
              </w:rPr>
              <w:t>Hours: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14:paraId="5D14AB36" w14:textId="77777777" w:rsidR="00B34186" w:rsidRDefault="00B34186" w:rsidP="004543C3">
            <w:pPr>
              <w:pStyle w:val="TableParagraph"/>
              <w:spacing w:before="20"/>
              <w:ind w:left="218"/>
              <w:rPr>
                <w:b/>
                <w:sz w:val="19"/>
              </w:rPr>
            </w:pPr>
            <w:r>
              <w:rPr>
                <w:b/>
                <w:spacing w:val="-10"/>
                <w:w w:val="105"/>
                <w:sz w:val="19"/>
              </w:rPr>
              <w:t>9</w:t>
            </w:r>
          </w:p>
        </w:tc>
        <w:tc>
          <w:tcPr>
            <w:tcW w:w="4982" w:type="dxa"/>
            <w:tcBorders>
              <w:left w:val="single" w:sz="4" w:space="0" w:color="000000"/>
              <w:right w:val="single" w:sz="4" w:space="0" w:color="000000"/>
            </w:tcBorders>
          </w:tcPr>
          <w:p w14:paraId="7CF924D5" w14:textId="77777777" w:rsidR="00B34186" w:rsidRDefault="00B34186" w:rsidP="004543C3">
            <w:pPr>
              <w:pStyle w:val="TableParagraph"/>
              <w:spacing w:before="6"/>
              <w:ind w:left="219"/>
              <w:rPr>
                <w:sz w:val="19"/>
              </w:rPr>
            </w:pPr>
            <w:r>
              <w:rPr>
                <w:w w:val="105"/>
                <w:sz w:val="19"/>
              </w:rPr>
              <w:t>Two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day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course</w:t>
            </w:r>
          </w:p>
        </w:tc>
      </w:tr>
    </w:tbl>
    <w:p w14:paraId="329F71FE" w14:textId="63454579" w:rsidR="00B34186" w:rsidRDefault="00B34186" w:rsidP="00F12047">
      <w:pPr>
        <w:pStyle w:val="BodyText"/>
        <w:spacing w:before="2" w:line="237" w:lineRule="auto"/>
        <w:ind w:left="666" w:right="634"/>
        <w:rPr>
          <w:spacing w:val="-2"/>
        </w:rPr>
      </w:pPr>
    </w:p>
    <w:p w14:paraId="7D3FDF0C" w14:textId="7E8FC75D" w:rsidR="00740EBA" w:rsidRPr="00953CD7" w:rsidRDefault="00953CD7" w:rsidP="00953CD7">
      <w:pPr>
        <w:pStyle w:val="Heading3"/>
        <w:numPr>
          <w:ilvl w:val="0"/>
          <w:numId w:val="21"/>
        </w:numPr>
        <w:tabs>
          <w:tab w:val="left" w:pos="1091"/>
        </w:tabs>
        <w:spacing w:before="44"/>
        <w:ind w:left="1091" w:hanging="424"/>
        <w:rPr>
          <w:color w:val="00AFAA"/>
          <w:spacing w:val="-2"/>
        </w:rPr>
      </w:pPr>
      <w:bookmarkStart w:id="37" w:name="_TOC_250018"/>
      <w:r>
        <w:rPr>
          <w:noProof/>
        </w:rPr>
        <mc:AlternateContent>
          <mc:Choice Requires="wps">
            <w:drawing>
              <wp:anchor distT="0" distB="0" distL="0" distR="0" simplePos="0" relativeHeight="251644928" behindDoc="1" locked="0" layoutInCell="1" allowOverlap="1" wp14:anchorId="328D82EF" wp14:editId="1B27AF81">
                <wp:simplePos x="0" y="0"/>
                <wp:positionH relativeFrom="page">
                  <wp:posOffset>590550</wp:posOffset>
                </wp:positionH>
                <wp:positionV relativeFrom="paragraph">
                  <wp:posOffset>290830</wp:posOffset>
                </wp:positionV>
                <wp:extent cx="935990" cy="12700"/>
                <wp:effectExtent l="0" t="0" r="0" b="0"/>
                <wp:wrapTopAndBottom/>
                <wp:docPr id="234039387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59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5990" h="12700">
                              <a:moveTo>
                                <a:pt x="9357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35736" y="12192"/>
                              </a:lnTo>
                              <a:lnTo>
                                <a:pt x="935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FB49E3" id="Graphic 19" o:spid="_x0000_s1026" style="position:absolute;margin-left:46.5pt;margin-top:22.9pt;width:73.7pt;height:1pt;z-index:-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59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" path="m935736,l,,,12192r935736,l935736,xe" fillcolor="#00558c" stroked="f">
                <v:path arrowok="t"/>
                <w10:wrap type="topAndBottom" anchorx="page"/>
              </v:shape>
            </w:pict>
          </mc:Fallback>
        </mc:AlternateContent>
      </w:r>
      <w:r w:rsidRPr="00953CD7">
        <w:rPr>
          <w:color w:val="00AFAA"/>
          <w:spacing w:val="-2"/>
        </w:rPr>
        <w:t xml:space="preserve">SPECIFIC COURSE RELATED TEACHING AIDS AND </w:t>
      </w:r>
      <w:bookmarkEnd w:id="37"/>
      <w:r w:rsidRPr="00953CD7">
        <w:rPr>
          <w:color w:val="00AFAA"/>
          <w:spacing w:val="-2"/>
        </w:rPr>
        <w:t>NOTES</w:t>
      </w:r>
    </w:p>
    <w:p w14:paraId="16F8AD6E" w14:textId="77777777" w:rsidR="00265B4E" w:rsidRDefault="00265B4E" w:rsidP="00031533">
      <w:pPr>
        <w:pStyle w:val="ListParagraph"/>
        <w:numPr>
          <w:ilvl w:val="1"/>
          <w:numId w:val="28"/>
        </w:numPr>
        <w:tabs>
          <w:tab w:val="left" w:pos="1195"/>
        </w:tabs>
        <w:spacing w:before="69" w:line="252" w:lineRule="auto"/>
        <w:ind w:right="503"/>
        <w:jc w:val="both"/>
        <w:rPr>
          <w:sz w:val="21"/>
        </w:rPr>
      </w:pPr>
      <w:r>
        <w:rPr>
          <w:sz w:val="21"/>
        </w:rPr>
        <w:t>This</w:t>
      </w:r>
      <w:r w:rsidRPr="008D4FBD">
        <w:rPr>
          <w:sz w:val="21"/>
        </w:rPr>
        <w:t xml:space="preserve"> </w:t>
      </w:r>
      <w:r>
        <w:rPr>
          <w:sz w:val="21"/>
        </w:rPr>
        <w:t>course</w:t>
      </w:r>
      <w:r w:rsidRPr="008D4FBD">
        <w:rPr>
          <w:sz w:val="21"/>
        </w:rPr>
        <w:t xml:space="preserve"> </w:t>
      </w:r>
      <w:r>
        <w:rPr>
          <w:sz w:val="21"/>
        </w:rPr>
        <w:t>will</w:t>
      </w:r>
      <w:r w:rsidRPr="008D4FBD">
        <w:rPr>
          <w:sz w:val="21"/>
        </w:rPr>
        <w:t xml:space="preserve"> </w:t>
      </w:r>
      <w:r>
        <w:rPr>
          <w:sz w:val="21"/>
        </w:rPr>
        <w:t>be</w:t>
      </w:r>
      <w:r w:rsidRPr="008D4FBD">
        <w:rPr>
          <w:sz w:val="21"/>
        </w:rPr>
        <w:t xml:space="preserve"> </w:t>
      </w:r>
      <w:r>
        <w:rPr>
          <w:sz w:val="21"/>
        </w:rPr>
        <w:t>classroom</w:t>
      </w:r>
      <w:r w:rsidRPr="008D4FBD">
        <w:rPr>
          <w:sz w:val="21"/>
        </w:rPr>
        <w:t xml:space="preserve"> </w:t>
      </w:r>
      <w:r>
        <w:rPr>
          <w:sz w:val="21"/>
        </w:rPr>
        <w:t>based</w:t>
      </w:r>
      <w:r w:rsidRPr="008D4FBD">
        <w:rPr>
          <w:sz w:val="21"/>
        </w:rPr>
        <w:t xml:space="preserve"> </w:t>
      </w:r>
      <w:r>
        <w:rPr>
          <w:sz w:val="21"/>
        </w:rPr>
        <w:t>with</w:t>
      </w:r>
      <w:r w:rsidRPr="008D4FBD">
        <w:rPr>
          <w:sz w:val="21"/>
        </w:rPr>
        <w:t xml:space="preserve"> </w:t>
      </w:r>
      <w:r>
        <w:rPr>
          <w:sz w:val="21"/>
        </w:rPr>
        <w:t>presentations</w:t>
      </w:r>
      <w:r w:rsidRPr="008D4FBD">
        <w:rPr>
          <w:sz w:val="21"/>
        </w:rPr>
        <w:t xml:space="preserve"> </w:t>
      </w:r>
      <w:r>
        <w:rPr>
          <w:sz w:val="21"/>
        </w:rPr>
        <w:t>delivered</w:t>
      </w:r>
      <w:r w:rsidRPr="008D4FBD">
        <w:rPr>
          <w:sz w:val="21"/>
        </w:rPr>
        <w:t xml:space="preserve"> </w:t>
      </w:r>
      <w:r>
        <w:rPr>
          <w:sz w:val="21"/>
        </w:rPr>
        <w:t>using</w:t>
      </w:r>
      <w:r w:rsidRPr="008D4FBD">
        <w:rPr>
          <w:sz w:val="21"/>
        </w:rPr>
        <w:t xml:space="preserve"> </w:t>
      </w:r>
      <w:r>
        <w:rPr>
          <w:sz w:val="21"/>
        </w:rPr>
        <w:t>MS</w:t>
      </w:r>
      <w:r w:rsidRPr="008D4FBD">
        <w:rPr>
          <w:sz w:val="21"/>
        </w:rPr>
        <w:t xml:space="preserve"> </w:t>
      </w:r>
      <w:r>
        <w:rPr>
          <w:sz w:val="21"/>
        </w:rPr>
        <w:t>PowerPoint®.</w:t>
      </w:r>
      <w:r w:rsidRPr="008D4FBD">
        <w:rPr>
          <w:sz w:val="21"/>
        </w:rPr>
        <w:t xml:space="preserve"> </w:t>
      </w:r>
      <w:r>
        <w:rPr>
          <w:sz w:val="21"/>
        </w:rPr>
        <w:t>Although</w:t>
      </w:r>
      <w:r w:rsidRPr="008D4FBD">
        <w:rPr>
          <w:sz w:val="21"/>
        </w:rPr>
        <w:t xml:space="preserve"> </w:t>
      </w:r>
      <w:r>
        <w:rPr>
          <w:sz w:val="21"/>
        </w:rPr>
        <w:t>the</w:t>
      </w:r>
      <w:r w:rsidRPr="008D4FBD">
        <w:rPr>
          <w:sz w:val="21"/>
        </w:rPr>
        <w:t xml:space="preserve"> </w:t>
      </w:r>
      <w:r>
        <w:rPr>
          <w:sz w:val="21"/>
        </w:rPr>
        <w:t>course is</w:t>
      </w:r>
      <w:r w:rsidRPr="008D4FBD">
        <w:rPr>
          <w:sz w:val="21"/>
        </w:rPr>
        <w:t xml:space="preserve"> </w:t>
      </w:r>
      <w:r>
        <w:rPr>
          <w:sz w:val="21"/>
        </w:rPr>
        <w:t>limited</w:t>
      </w:r>
      <w:r w:rsidRPr="008D4FBD">
        <w:rPr>
          <w:sz w:val="21"/>
        </w:rPr>
        <w:t xml:space="preserve"> </w:t>
      </w:r>
      <w:r>
        <w:rPr>
          <w:sz w:val="21"/>
        </w:rPr>
        <w:t>to</w:t>
      </w:r>
      <w:r w:rsidRPr="008D4FBD">
        <w:rPr>
          <w:sz w:val="21"/>
        </w:rPr>
        <w:t xml:space="preserve"> </w:t>
      </w:r>
      <w:r>
        <w:rPr>
          <w:sz w:val="21"/>
        </w:rPr>
        <w:t>24</w:t>
      </w:r>
      <w:r w:rsidRPr="008D4FBD">
        <w:rPr>
          <w:sz w:val="21"/>
        </w:rPr>
        <w:t xml:space="preserve"> </w:t>
      </w:r>
      <w:r>
        <w:rPr>
          <w:sz w:val="21"/>
        </w:rPr>
        <w:t>participants,</w:t>
      </w:r>
      <w:r w:rsidRPr="008D4FBD">
        <w:rPr>
          <w:sz w:val="21"/>
        </w:rPr>
        <w:t xml:space="preserve"> </w:t>
      </w:r>
      <w:r>
        <w:rPr>
          <w:sz w:val="21"/>
        </w:rPr>
        <w:t>the</w:t>
      </w:r>
      <w:r w:rsidRPr="008D4FBD">
        <w:rPr>
          <w:sz w:val="21"/>
        </w:rPr>
        <w:t xml:space="preserve"> </w:t>
      </w:r>
      <w:r>
        <w:rPr>
          <w:sz w:val="21"/>
        </w:rPr>
        <w:t>classroom</w:t>
      </w:r>
      <w:r w:rsidRPr="008D4FBD">
        <w:rPr>
          <w:sz w:val="21"/>
        </w:rPr>
        <w:t xml:space="preserve"> </w:t>
      </w:r>
      <w:r>
        <w:rPr>
          <w:sz w:val="21"/>
        </w:rPr>
        <w:t>should</w:t>
      </w:r>
      <w:r w:rsidRPr="008D4FBD">
        <w:rPr>
          <w:sz w:val="21"/>
        </w:rPr>
        <w:t xml:space="preserve"> </w:t>
      </w:r>
      <w:r>
        <w:rPr>
          <w:sz w:val="21"/>
        </w:rPr>
        <w:t>be</w:t>
      </w:r>
      <w:r w:rsidRPr="008D4FBD">
        <w:rPr>
          <w:sz w:val="21"/>
        </w:rPr>
        <w:t xml:space="preserve"> </w:t>
      </w:r>
      <w:r>
        <w:rPr>
          <w:sz w:val="21"/>
        </w:rPr>
        <w:t>big</w:t>
      </w:r>
      <w:r w:rsidRPr="008D4FBD">
        <w:rPr>
          <w:sz w:val="21"/>
        </w:rPr>
        <w:t xml:space="preserve"> </w:t>
      </w:r>
      <w:r>
        <w:rPr>
          <w:sz w:val="21"/>
        </w:rPr>
        <w:t>enough</w:t>
      </w:r>
      <w:r w:rsidRPr="008D4FBD">
        <w:rPr>
          <w:sz w:val="21"/>
        </w:rPr>
        <w:t xml:space="preserve"> </w:t>
      </w:r>
      <w:r>
        <w:rPr>
          <w:sz w:val="21"/>
        </w:rPr>
        <w:t>to</w:t>
      </w:r>
      <w:r w:rsidRPr="008D4FBD">
        <w:rPr>
          <w:sz w:val="21"/>
        </w:rPr>
        <w:t xml:space="preserve"> </w:t>
      </w:r>
      <w:r>
        <w:rPr>
          <w:sz w:val="21"/>
        </w:rPr>
        <w:t>permit</w:t>
      </w:r>
      <w:r w:rsidRPr="008D4FBD">
        <w:rPr>
          <w:sz w:val="21"/>
        </w:rPr>
        <w:t xml:space="preserve"> </w:t>
      </w:r>
      <w:r>
        <w:rPr>
          <w:sz w:val="21"/>
        </w:rPr>
        <w:t>the</w:t>
      </w:r>
      <w:r w:rsidRPr="008D4FBD">
        <w:rPr>
          <w:sz w:val="21"/>
        </w:rPr>
        <w:t xml:space="preserve"> </w:t>
      </w:r>
      <w:r>
        <w:rPr>
          <w:sz w:val="21"/>
        </w:rPr>
        <w:t>participants</w:t>
      </w:r>
      <w:r w:rsidRPr="008D4FBD">
        <w:rPr>
          <w:sz w:val="21"/>
        </w:rPr>
        <w:t xml:space="preserve"> </w:t>
      </w:r>
      <w:r>
        <w:rPr>
          <w:sz w:val="21"/>
        </w:rPr>
        <w:t>to</w:t>
      </w:r>
      <w:r w:rsidRPr="008D4FBD">
        <w:rPr>
          <w:sz w:val="21"/>
        </w:rPr>
        <w:t xml:space="preserve"> </w:t>
      </w:r>
      <w:r>
        <w:rPr>
          <w:sz w:val="21"/>
        </w:rPr>
        <w:t>sit</w:t>
      </w:r>
      <w:r w:rsidRPr="008D4FBD">
        <w:rPr>
          <w:sz w:val="21"/>
        </w:rPr>
        <w:t xml:space="preserve"> </w:t>
      </w:r>
      <w:r>
        <w:rPr>
          <w:sz w:val="21"/>
        </w:rPr>
        <w:t>at</w:t>
      </w:r>
      <w:r w:rsidRPr="008D4FBD">
        <w:rPr>
          <w:sz w:val="21"/>
        </w:rPr>
        <w:t xml:space="preserve"> </w:t>
      </w:r>
      <w:r>
        <w:rPr>
          <w:sz w:val="21"/>
        </w:rPr>
        <w:t>desks large enough to operate a laptop computer with room for printed material to hand. Each desk should be provided with a power socket.</w:t>
      </w:r>
    </w:p>
    <w:p w14:paraId="5D2209DC" w14:textId="77777777" w:rsidR="00265B4E" w:rsidRDefault="00265B4E" w:rsidP="00031533">
      <w:pPr>
        <w:pStyle w:val="ListParagraph"/>
        <w:numPr>
          <w:ilvl w:val="1"/>
          <w:numId w:val="28"/>
        </w:numPr>
        <w:tabs>
          <w:tab w:val="left" w:pos="1195"/>
        </w:tabs>
        <w:spacing w:before="69" w:line="252" w:lineRule="auto"/>
        <w:ind w:right="503"/>
        <w:jc w:val="both"/>
        <w:rPr>
          <w:sz w:val="21"/>
        </w:rPr>
      </w:pPr>
      <w:r>
        <w:rPr>
          <w:sz w:val="21"/>
        </w:rPr>
        <w:t>The</w:t>
      </w:r>
      <w:r w:rsidRPr="008D4FBD">
        <w:rPr>
          <w:sz w:val="21"/>
        </w:rPr>
        <w:t xml:space="preserve"> </w:t>
      </w:r>
      <w:r>
        <w:rPr>
          <w:sz w:val="21"/>
        </w:rPr>
        <w:t>classroom</w:t>
      </w:r>
      <w:r w:rsidRPr="008D4FBD">
        <w:rPr>
          <w:sz w:val="21"/>
        </w:rPr>
        <w:t xml:space="preserve"> </w:t>
      </w:r>
      <w:r>
        <w:rPr>
          <w:sz w:val="21"/>
        </w:rPr>
        <w:t>should</w:t>
      </w:r>
      <w:r w:rsidRPr="008D4FBD">
        <w:rPr>
          <w:sz w:val="21"/>
        </w:rPr>
        <w:t xml:space="preserve"> </w:t>
      </w:r>
      <w:r>
        <w:rPr>
          <w:sz w:val="21"/>
        </w:rPr>
        <w:t>be</w:t>
      </w:r>
      <w:r w:rsidRPr="008D4FBD">
        <w:rPr>
          <w:sz w:val="21"/>
        </w:rPr>
        <w:t xml:space="preserve"> </w:t>
      </w:r>
      <w:r>
        <w:rPr>
          <w:sz w:val="21"/>
        </w:rPr>
        <w:t>equipped</w:t>
      </w:r>
      <w:r w:rsidRPr="008D4FBD">
        <w:rPr>
          <w:sz w:val="21"/>
        </w:rPr>
        <w:t xml:space="preserve"> </w:t>
      </w:r>
      <w:r>
        <w:rPr>
          <w:sz w:val="21"/>
        </w:rPr>
        <w:t>with</w:t>
      </w:r>
      <w:r w:rsidRPr="008D4FBD">
        <w:rPr>
          <w:sz w:val="21"/>
        </w:rPr>
        <w:t xml:space="preserve"> </w:t>
      </w:r>
      <w:r>
        <w:rPr>
          <w:sz w:val="21"/>
        </w:rPr>
        <w:t>overhead</w:t>
      </w:r>
      <w:r w:rsidRPr="008D4FBD">
        <w:rPr>
          <w:sz w:val="21"/>
        </w:rPr>
        <w:t xml:space="preserve"> </w:t>
      </w:r>
      <w:r>
        <w:rPr>
          <w:sz w:val="21"/>
        </w:rPr>
        <w:t>projectors</w:t>
      </w:r>
      <w:r w:rsidRPr="008D4FBD">
        <w:rPr>
          <w:sz w:val="21"/>
        </w:rPr>
        <w:t xml:space="preserve"> </w:t>
      </w:r>
      <w:r>
        <w:rPr>
          <w:sz w:val="21"/>
        </w:rPr>
        <w:t>and</w:t>
      </w:r>
      <w:r w:rsidRPr="008D4FBD">
        <w:rPr>
          <w:sz w:val="21"/>
        </w:rPr>
        <w:t xml:space="preserve"> </w:t>
      </w:r>
      <w:r>
        <w:rPr>
          <w:sz w:val="21"/>
        </w:rPr>
        <w:t>screens</w:t>
      </w:r>
      <w:r w:rsidRPr="008D4FBD">
        <w:rPr>
          <w:sz w:val="21"/>
        </w:rPr>
        <w:t xml:space="preserve"> </w:t>
      </w:r>
      <w:r>
        <w:rPr>
          <w:sz w:val="21"/>
        </w:rPr>
        <w:t>to</w:t>
      </w:r>
      <w:r w:rsidRPr="008D4FBD">
        <w:rPr>
          <w:sz w:val="21"/>
        </w:rPr>
        <w:t xml:space="preserve"> </w:t>
      </w:r>
      <w:r>
        <w:rPr>
          <w:sz w:val="21"/>
        </w:rPr>
        <w:t>enable</w:t>
      </w:r>
      <w:r w:rsidRPr="008D4FBD">
        <w:rPr>
          <w:sz w:val="21"/>
        </w:rPr>
        <w:t xml:space="preserve"> </w:t>
      </w:r>
      <w:r>
        <w:rPr>
          <w:sz w:val="21"/>
        </w:rPr>
        <w:t>presentation</w:t>
      </w:r>
      <w:r w:rsidRPr="008D4FBD">
        <w:rPr>
          <w:sz w:val="21"/>
        </w:rPr>
        <w:t xml:space="preserve"> </w:t>
      </w:r>
      <w:r>
        <w:rPr>
          <w:sz w:val="21"/>
        </w:rPr>
        <w:t>of</w:t>
      </w:r>
      <w:r w:rsidRPr="008D4FBD">
        <w:rPr>
          <w:sz w:val="21"/>
        </w:rPr>
        <w:t xml:space="preserve"> </w:t>
      </w:r>
      <w:r>
        <w:rPr>
          <w:sz w:val="21"/>
        </w:rPr>
        <w:t>the subject matter.</w:t>
      </w:r>
    </w:p>
    <w:p w14:paraId="3A342B2F" w14:textId="77777777" w:rsidR="003A0BD4" w:rsidRDefault="003A0BD4" w:rsidP="00031533">
      <w:pPr>
        <w:pStyle w:val="ListParagraph"/>
        <w:numPr>
          <w:ilvl w:val="1"/>
          <w:numId w:val="28"/>
        </w:numPr>
        <w:tabs>
          <w:tab w:val="left" w:pos="1195"/>
        </w:tabs>
        <w:spacing w:before="69" w:line="252" w:lineRule="auto"/>
        <w:ind w:right="503"/>
        <w:jc w:val="both"/>
        <w:rPr>
          <w:sz w:val="21"/>
        </w:rPr>
      </w:pPr>
      <w:r>
        <w:rPr>
          <w:sz w:val="21"/>
        </w:rPr>
        <w:t>To enable all participants to receive clear guidance from instructors and to raise questions that can be heard throughout the classroom, lapel or fixed lectern microphones should be provided together with a roving microphone for use by participants.</w:t>
      </w:r>
    </w:p>
    <w:p w14:paraId="547E5310" w14:textId="41FBE612" w:rsidR="003A0BD4" w:rsidRPr="003A0BD4" w:rsidRDefault="003A0BD4" w:rsidP="00031533">
      <w:pPr>
        <w:pStyle w:val="ListParagraph"/>
        <w:numPr>
          <w:ilvl w:val="1"/>
          <w:numId w:val="28"/>
        </w:numPr>
        <w:tabs>
          <w:tab w:val="left" w:pos="1194"/>
        </w:tabs>
        <w:spacing w:before="69" w:line="252" w:lineRule="auto"/>
        <w:ind w:right="503"/>
        <w:jc w:val="both"/>
        <w:rPr>
          <w:sz w:val="21"/>
        </w:rPr>
      </w:pPr>
      <w:r>
        <w:rPr>
          <w:sz w:val="21"/>
        </w:rPr>
        <w:lastRenderedPageBreak/>
        <w:t>Participants</w:t>
      </w:r>
      <w:r w:rsidRPr="003A0BD4">
        <w:rPr>
          <w:sz w:val="21"/>
        </w:rPr>
        <w:t xml:space="preserve"> </w:t>
      </w:r>
      <w:r>
        <w:rPr>
          <w:sz w:val="21"/>
        </w:rPr>
        <w:t>should</w:t>
      </w:r>
      <w:r w:rsidRPr="003A0BD4">
        <w:rPr>
          <w:sz w:val="21"/>
        </w:rPr>
        <w:t xml:space="preserve"> </w:t>
      </w:r>
      <w:r>
        <w:rPr>
          <w:sz w:val="21"/>
        </w:rPr>
        <w:t>have</w:t>
      </w:r>
      <w:r w:rsidRPr="003A0BD4">
        <w:rPr>
          <w:sz w:val="21"/>
        </w:rPr>
        <w:t xml:space="preserve"> </w:t>
      </w:r>
      <w:r>
        <w:rPr>
          <w:sz w:val="21"/>
        </w:rPr>
        <w:t>Wi-Fi</w:t>
      </w:r>
      <w:r w:rsidRPr="003A0BD4">
        <w:rPr>
          <w:sz w:val="21"/>
        </w:rPr>
        <w:t xml:space="preserve"> </w:t>
      </w:r>
      <w:r>
        <w:rPr>
          <w:sz w:val="21"/>
        </w:rPr>
        <w:t>internet</w:t>
      </w:r>
      <w:r w:rsidRPr="003A0BD4">
        <w:rPr>
          <w:sz w:val="21"/>
        </w:rPr>
        <w:t xml:space="preserve"> access.</w:t>
      </w:r>
    </w:p>
    <w:p w14:paraId="0A17C896" w14:textId="1BF26744" w:rsidR="00740EBA" w:rsidRDefault="00740EBA" w:rsidP="00F12047">
      <w:pPr>
        <w:pStyle w:val="BodyText"/>
        <w:spacing w:before="2" w:line="237" w:lineRule="auto"/>
        <w:ind w:left="666" w:right="634"/>
        <w:rPr>
          <w:spacing w:val="-2"/>
        </w:rPr>
      </w:pPr>
    </w:p>
    <w:p w14:paraId="05BD0D60" w14:textId="7483D093" w:rsidR="004C14A3" w:rsidRPr="00953CD7" w:rsidRDefault="004C14A3" w:rsidP="004C14A3">
      <w:pPr>
        <w:pStyle w:val="Heading3"/>
        <w:numPr>
          <w:ilvl w:val="0"/>
          <w:numId w:val="21"/>
        </w:numPr>
        <w:tabs>
          <w:tab w:val="left" w:pos="1091"/>
        </w:tabs>
        <w:spacing w:before="44"/>
        <w:ind w:left="1091" w:hanging="424"/>
        <w:rPr>
          <w:color w:val="00AFAA"/>
          <w:spacing w:val="-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5952" behindDoc="1" locked="0" layoutInCell="1" allowOverlap="1" wp14:anchorId="40B6CDDA" wp14:editId="5C84AD8C">
                <wp:simplePos x="0" y="0"/>
                <wp:positionH relativeFrom="page">
                  <wp:posOffset>590550</wp:posOffset>
                </wp:positionH>
                <wp:positionV relativeFrom="paragraph">
                  <wp:posOffset>290830</wp:posOffset>
                </wp:positionV>
                <wp:extent cx="935990" cy="12700"/>
                <wp:effectExtent l="0" t="0" r="0" b="0"/>
                <wp:wrapTopAndBottom/>
                <wp:docPr id="53866807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59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5990" h="12700">
                              <a:moveTo>
                                <a:pt x="9357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35736" y="12192"/>
                              </a:lnTo>
                              <a:lnTo>
                                <a:pt x="935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07500D" id="Graphic 19" o:spid="_x0000_s1026" style="position:absolute;margin-left:46.5pt;margin-top:22.9pt;width:73.7pt;height:1pt;z-index:-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59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" path="m935736,l,,,12192r935736,l935736,xe" fillcolor="#00558c" stroked="f">
                <v:path arrowok="t"/>
                <w10:wrap type="topAndBottom" anchorx="page"/>
              </v:shape>
            </w:pict>
          </mc:Fallback>
        </mc:AlternateContent>
      </w:r>
      <w:bookmarkStart w:id="38" w:name="_TOC_250017"/>
      <w:r w:rsidR="00D25023">
        <w:rPr>
          <w:color w:val="00AFAA"/>
        </w:rPr>
        <w:t>PRE-COURSE</w:t>
      </w:r>
      <w:r w:rsidR="00D25023">
        <w:rPr>
          <w:color w:val="00AFAA"/>
          <w:spacing w:val="-12"/>
        </w:rPr>
        <w:t xml:space="preserve"> </w:t>
      </w:r>
      <w:bookmarkEnd w:id="38"/>
      <w:r w:rsidR="00D25023">
        <w:rPr>
          <w:color w:val="00AFAA"/>
          <w:spacing w:val="-2"/>
        </w:rPr>
        <w:t>READING</w:t>
      </w:r>
    </w:p>
    <w:p w14:paraId="65F790D0" w14:textId="77777777" w:rsidR="00953CD7" w:rsidRDefault="00953CD7" w:rsidP="002B04AE">
      <w:pPr>
        <w:pStyle w:val="BodyText"/>
        <w:spacing w:before="2" w:line="237" w:lineRule="auto"/>
        <w:ind w:right="634"/>
        <w:rPr>
          <w:spacing w:val="-2"/>
        </w:rPr>
      </w:pPr>
    </w:p>
    <w:p w14:paraId="721DDAAD" w14:textId="77777777" w:rsidR="00953CD7" w:rsidRDefault="002B04AE" w:rsidP="00F12047">
      <w:pPr>
        <w:pStyle w:val="BodyText"/>
        <w:spacing w:before="2" w:line="237" w:lineRule="auto"/>
        <w:ind w:left="666" w:right="634"/>
      </w:pPr>
      <w:r>
        <w:t>Participants</w:t>
      </w:r>
      <w:r>
        <w:rPr>
          <w:spacing w:val="31"/>
        </w:rPr>
        <w:t xml:space="preserve"> </w:t>
      </w:r>
      <w:r>
        <w:t>should</w:t>
      </w:r>
      <w:r>
        <w:rPr>
          <w:spacing w:val="32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encouraged</w:t>
      </w:r>
      <w:r>
        <w:rPr>
          <w:spacing w:val="32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t>study</w:t>
      </w:r>
      <w:r>
        <w:rPr>
          <w:spacing w:val="31"/>
        </w:rPr>
        <w:t xml:space="preserve"> </w:t>
      </w:r>
      <w:r>
        <w:t>IALA</w:t>
      </w:r>
      <w:r>
        <w:rPr>
          <w:spacing w:val="32"/>
        </w:rPr>
        <w:t xml:space="preserve"> </w:t>
      </w:r>
      <w:r>
        <w:t>Recommendation</w:t>
      </w:r>
      <w:r>
        <w:rPr>
          <w:spacing w:val="31"/>
        </w:rPr>
        <w:t xml:space="preserve"> </w:t>
      </w:r>
      <w:r>
        <w:t>e-NAV140</w:t>
      </w:r>
      <w:r>
        <w:rPr>
          <w:spacing w:val="32"/>
        </w:rPr>
        <w:t xml:space="preserve"> </w:t>
      </w:r>
      <w:r>
        <w:t>on</w:t>
      </w:r>
      <w:r>
        <w:rPr>
          <w:spacing w:val="32"/>
        </w:rPr>
        <w:t xml:space="preserve"> </w:t>
      </w:r>
      <w:r>
        <w:t>e-Navigation</w:t>
      </w:r>
      <w:r>
        <w:rPr>
          <w:spacing w:val="32"/>
        </w:rPr>
        <w:t xml:space="preserve"> </w:t>
      </w:r>
      <w:r>
        <w:t>Architecture</w:t>
      </w:r>
      <w:r>
        <w:rPr>
          <w:spacing w:val="32"/>
        </w:rPr>
        <w:t xml:space="preserve"> </w:t>
      </w:r>
      <w:r>
        <w:t>-</w:t>
      </w:r>
      <w:r>
        <w:rPr>
          <w:spacing w:val="31"/>
        </w:rPr>
        <w:t xml:space="preserve"> </w:t>
      </w:r>
      <w:r>
        <w:t>the initial shore-based perspective.</w:t>
      </w:r>
    </w:p>
    <w:p w14:paraId="5E6C3D39" w14:textId="77777777" w:rsidR="002B04AE" w:rsidRDefault="002B04AE" w:rsidP="00F12047">
      <w:pPr>
        <w:pStyle w:val="BodyText"/>
        <w:spacing w:before="2" w:line="237" w:lineRule="auto"/>
        <w:ind w:left="666" w:right="634"/>
      </w:pPr>
    </w:p>
    <w:p w14:paraId="756319E2" w14:textId="5E469916" w:rsidR="002B04AE" w:rsidRPr="002B04AE" w:rsidRDefault="002B04AE" w:rsidP="002B04AE">
      <w:pPr>
        <w:pStyle w:val="Heading3"/>
        <w:numPr>
          <w:ilvl w:val="0"/>
          <w:numId w:val="21"/>
        </w:numPr>
        <w:tabs>
          <w:tab w:val="left" w:pos="1091"/>
        </w:tabs>
        <w:spacing w:before="44"/>
        <w:ind w:left="1091" w:hanging="424"/>
        <w:rPr>
          <w:color w:val="00AFAA"/>
        </w:rPr>
      </w:pPr>
      <w:r w:rsidRPr="002B04AE">
        <w:rPr>
          <w:noProof/>
          <w:color w:val="00AFAA"/>
        </w:rPr>
        <mc:AlternateContent>
          <mc:Choice Requires="wps">
            <w:drawing>
              <wp:anchor distT="0" distB="0" distL="0" distR="0" simplePos="0" relativeHeight="251646976" behindDoc="1" locked="0" layoutInCell="1" allowOverlap="1" wp14:anchorId="75E4F1BA" wp14:editId="6902AAD9">
                <wp:simplePos x="0" y="0"/>
                <wp:positionH relativeFrom="page">
                  <wp:posOffset>590550</wp:posOffset>
                </wp:positionH>
                <wp:positionV relativeFrom="paragraph">
                  <wp:posOffset>290830</wp:posOffset>
                </wp:positionV>
                <wp:extent cx="935990" cy="12700"/>
                <wp:effectExtent l="0" t="0" r="0" b="0"/>
                <wp:wrapTopAndBottom/>
                <wp:docPr id="1316806064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59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5990" h="12700">
                              <a:moveTo>
                                <a:pt x="9357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35736" y="12192"/>
                              </a:lnTo>
                              <a:lnTo>
                                <a:pt x="935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86F6D7" id="Graphic 19" o:spid="_x0000_s1026" style="position:absolute;margin-left:46.5pt;margin-top:22.9pt;width:73.7pt;height:1pt;z-index:-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59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" path="m935736,l,,,12192r935736,l935736,xe" fillcolor="#00558c" stroked="f">
                <v:path arrowok="t"/>
                <w10:wrap type="topAndBottom" anchorx="page"/>
              </v:shape>
            </w:pict>
          </mc:Fallback>
        </mc:AlternateContent>
      </w:r>
      <w:r w:rsidR="00E20C53">
        <w:rPr>
          <w:color w:val="00AFAA"/>
          <w:spacing w:val="-2"/>
        </w:rPr>
        <w:t>CERTIFICATION</w:t>
      </w:r>
    </w:p>
    <w:p w14:paraId="2107C708" w14:textId="4A40B89F" w:rsidR="002B04AE" w:rsidRDefault="0000558F" w:rsidP="00F12047">
      <w:pPr>
        <w:pStyle w:val="BodyText"/>
        <w:spacing w:before="2" w:line="237" w:lineRule="auto"/>
        <w:ind w:left="666" w:right="634"/>
      </w:pPr>
      <w:r>
        <w:t>Participants</w:t>
      </w:r>
      <w:r>
        <w:rPr>
          <w:spacing w:val="33"/>
        </w:rPr>
        <w:t xml:space="preserve"> </w:t>
      </w:r>
      <w:r>
        <w:t>who</w:t>
      </w:r>
      <w:r>
        <w:rPr>
          <w:spacing w:val="35"/>
        </w:rPr>
        <w:t xml:space="preserve"> </w:t>
      </w:r>
      <w:r>
        <w:t>attend</w:t>
      </w:r>
      <w:r>
        <w:rPr>
          <w:spacing w:val="35"/>
        </w:rPr>
        <w:t xml:space="preserve"> </w:t>
      </w:r>
      <w:r>
        <w:t>this</w:t>
      </w:r>
      <w:r>
        <w:rPr>
          <w:spacing w:val="33"/>
        </w:rPr>
        <w:t xml:space="preserve"> </w:t>
      </w:r>
      <w:r>
        <w:t>model</w:t>
      </w:r>
      <w:r>
        <w:rPr>
          <w:spacing w:val="33"/>
        </w:rPr>
        <w:t xml:space="preserve"> </w:t>
      </w:r>
      <w:r>
        <w:t>course</w:t>
      </w:r>
      <w:r>
        <w:rPr>
          <w:spacing w:val="35"/>
        </w:rPr>
        <w:t xml:space="preserve"> </w:t>
      </w:r>
      <w:r>
        <w:t>can</w:t>
      </w:r>
      <w:r>
        <w:rPr>
          <w:spacing w:val="35"/>
        </w:rPr>
        <w:t xml:space="preserve"> </w:t>
      </w:r>
      <w:r>
        <w:t>be</w:t>
      </w:r>
      <w:r>
        <w:rPr>
          <w:spacing w:val="35"/>
        </w:rPr>
        <w:t xml:space="preserve"> </w:t>
      </w:r>
      <w:r>
        <w:t>presented</w:t>
      </w:r>
      <w:r>
        <w:rPr>
          <w:spacing w:val="35"/>
        </w:rPr>
        <w:t xml:space="preserve"> </w:t>
      </w:r>
      <w:r>
        <w:t>with</w:t>
      </w:r>
      <w:r>
        <w:rPr>
          <w:spacing w:val="35"/>
        </w:rPr>
        <w:t xml:space="preserve"> </w:t>
      </w:r>
      <w:r>
        <w:t>an</w:t>
      </w:r>
      <w:r>
        <w:rPr>
          <w:spacing w:val="35"/>
        </w:rPr>
        <w:t xml:space="preserve"> </w:t>
      </w:r>
      <w:r>
        <w:t>AtoN</w:t>
      </w:r>
      <w:r>
        <w:rPr>
          <w:spacing w:val="35"/>
        </w:rPr>
        <w:t xml:space="preserve"> </w:t>
      </w:r>
      <w:r>
        <w:t>Level</w:t>
      </w:r>
      <w:r>
        <w:rPr>
          <w:spacing w:val="33"/>
        </w:rPr>
        <w:t xml:space="preserve"> </w:t>
      </w:r>
      <w:r>
        <w:t>1</w:t>
      </w:r>
      <w:r>
        <w:rPr>
          <w:spacing w:val="35"/>
        </w:rPr>
        <w:t xml:space="preserve"> </w:t>
      </w:r>
      <w:r>
        <w:t>Manager</w:t>
      </w:r>
      <w:r>
        <w:rPr>
          <w:spacing w:val="33"/>
        </w:rPr>
        <w:t xml:space="preserve"> </w:t>
      </w:r>
      <w:r>
        <w:t>certificate</w:t>
      </w:r>
      <w:r>
        <w:rPr>
          <w:spacing w:val="35"/>
        </w:rPr>
        <w:t xml:space="preserve"> </w:t>
      </w:r>
      <w:r>
        <w:t>which states</w:t>
      </w:r>
      <w:r>
        <w:rPr>
          <w:spacing w:val="40"/>
        </w:rPr>
        <w:t xml:space="preserve"> </w:t>
      </w:r>
      <w:r>
        <w:t>that</w:t>
      </w:r>
      <w:r>
        <w:rPr>
          <w:spacing w:val="40"/>
        </w:rPr>
        <w:t xml:space="preserve"> </w:t>
      </w:r>
      <w:r>
        <w:t>they</w:t>
      </w:r>
      <w:r>
        <w:rPr>
          <w:spacing w:val="40"/>
        </w:rPr>
        <w:t xml:space="preserve"> </w:t>
      </w:r>
      <w:r>
        <w:t>have</w:t>
      </w:r>
      <w:r>
        <w:rPr>
          <w:spacing w:val="40"/>
        </w:rPr>
        <w:t xml:space="preserve"> </w:t>
      </w:r>
      <w:r>
        <w:t>completed</w:t>
      </w:r>
      <w:r>
        <w:rPr>
          <w:spacing w:val="40"/>
        </w:rPr>
        <w:t xml:space="preserve"> </w:t>
      </w:r>
      <w:r>
        <w:t>successfully</w:t>
      </w:r>
      <w:r>
        <w:rPr>
          <w:spacing w:val="40"/>
        </w:rPr>
        <w:t xml:space="preserve"> </w:t>
      </w:r>
      <w:r>
        <w:t>sub-elements</w:t>
      </w:r>
      <w:r>
        <w:rPr>
          <w:spacing w:val="40"/>
        </w:rPr>
        <w:t xml:space="preserve"> </w:t>
      </w:r>
      <w:r>
        <w:t>2a.3.9;</w:t>
      </w:r>
      <w:r>
        <w:rPr>
          <w:spacing w:val="40"/>
        </w:rPr>
        <w:t xml:space="preserve"> </w:t>
      </w:r>
      <w:r>
        <w:t>2b.2;</w:t>
      </w:r>
      <w:r>
        <w:rPr>
          <w:spacing w:val="40"/>
        </w:rPr>
        <w:t xml:space="preserve"> </w:t>
      </w:r>
      <w:r>
        <w:t>4b.4-5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4d.3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Complementary Modules</w:t>
      </w:r>
      <w:r>
        <w:rPr>
          <w:spacing w:val="20"/>
        </w:rPr>
        <w:t xml:space="preserve"> </w:t>
      </w:r>
      <w:r>
        <w:t>2</w:t>
      </w:r>
      <w:r>
        <w:rPr>
          <w:spacing w:val="2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4</w:t>
      </w:r>
      <w:r>
        <w:rPr>
          <w:spacing w:val="21"/>
        </w:rPr>
        <w:t xml:space="preserve"> </w:t>
      </w:r>
      <w:r>
        <w:t>which</w:t>
      </w:r>
      <w:r>
        <w:rPr>
          <w:spacing w:val="21"/>
        </w:rPr>
        <w:t xml:space="preserve"> </w:t>
      </w:r>
      <w:r>
        <w:t>form</w:t>
      </w:r>
      <w:r>
        <w:rPr>
          <w:spacing w:val="22"/>
        </w:rPr>
        <w:t xml:space="preserve"> </w:t>
      </w:r>
      <w:r>
        <w:t>part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syllabus</w:t>
      </w:r>
      <w:r>
        <w:rPr>
          <w:spacing w:val="20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Level</w:t>
      </w:r>
      <w:r>
        <w:rPr>
          <w:spacing w:val="20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AtoN</w:t>
      </w:r>
      <w:r>
        <w:rPr>
          <w:spacing w:val="21"/>
        </w:rPr>
        <w:t xml:space="preserve"> </w:t>
      </w:r>
      <w:r>
        <w:t>Managers</w:t>
      </w:r>
      <w:r>
        <w:rPr>
          <w:spacing w:val="20"/>
        </w:rPr>
        <w:t xml:space="preserve"> </w:t>
      </w:r>
      <w:r>
        <w:t>set</w:t>
      </w:r>
      <w:r>
        <w:rPr>
          <w:spacing w:val="20"/>
        </w:rPr>
        <w:t xml:space="preserve"> </w:t>
      </w:r>
      <w:r>
        <w:t>out</w:t>
      </w:r>
      <w:r>
        <w:rPr>
          <w:spacing w:val="20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IALA</w:t>
      </w:r>
      <w:r>
        <w:rPr>
          <w:spacing w:val="21"/>
        </w:rPr>
        <w:t xml:space="preserve"> </w:t>
      </w:r>
      <w:r>
        <w:t>Recommendation</w:t>
      </w:r>
      <w:r>
        <w:rPr>
          <w:spacing w:val="21"/>
        </w:rPr>
        <w:t xml:space="preserve"> </w:t>
      </w:r>
      <w:r>
        <w:t>E- 141/1</w:t>
      </w:r>
      <w:r>
        <w:rPr>
          <w:spacing w:val="29"/>
        </w:rPr>
        <w:t xml:space="preserve"> </w:t>
      </w:r>
      <w:r>
        <w:t>on</w:t>
      </w:r>
      <w:r>
        <w:rPr>
          <w:spacing w:val="29"/>
        </w:rPr>
        <w:t xml:space="preserve"> </w:t>
      </w:r>
      <w:r>
        <w:t>Standards</w:t>
      </w:r>
      <w:r>
        <w:rPr>
          <w:spacing w:val="27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training</w:t>
      </w:r>
      <w:r>
        <w:rPr>
          <w:spacing w:val="29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Certification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AtoN</w:t>
      </w:r>
      <w:r>
        <w:rPr>
          <w:spacing w:val="29"/>
        </w:rPr>
        <w:t xml:space="preserve"> </w:t>
      </w:r>
      <w:r>
        <w:t>Personnel.</w:t>
      </w:r>
      <w:r>
        <w:rPr>
          <w:spacing w:val="80"/>
        </w:rPr>
        <w:t xml:space="preserve"> </w:t>
      </w:r>
      <w:r>
        <w:t>An</w:t>
      </w:r>
      <w:r>
        <w:rPr>
          <w:spacing w:val="29"/>
        </w:rPr>
        <w:t xml:space="preserve"> </w:t>
      </w:r>
      <w:r>
        <w:t>example</w:t>
      </w:r>
      <w:r>
        <w:rPr>
          <w:spacing w:val="29"/>
        </w:rPr>
        <w:t xml:space="preserve"> </w:t>
      </w:r>
      <w:r>
        <w:t>is</w:t>
      </w:r>
      <w:r>
        <w:rPr>
          <w:spacing w:val="27"/>
        </w:rPr>
        <w:t xml:space="preserve"> </w:t>
      </w:r>
      <w:r>
        <w:t>at</w:t>
      </w:r>
      <w:r>
        <w:rPr>
          <w:spacing w:val="27"/>
        </w:rPr>
        <w:t xml:space="preserve"> </w:t>
      </w:r>
      <w:r>
        <w:t>Annex</w:t>
      </w:r>
      <w:r>
        <w:rPr>
          <w:spacing w:val="29"/>
        </w:rPr>
        <w:t xml:space="preserve"> </w:t>
      </w:r>
      <w:r>
        <w:t>A.</w:t>
      </w:r>
      <w:r>
        <w:rPr>
          <w:spacing w:val="80"/>
        </w:rPr>
        <w:t xml:space="preserve"> </w:t>
      </w:r>
      <w:r>
        <w:t>It</w:t>
      </w:r>
      <w:r>
        <w:rPr>
          <w:spacing w:val="27"/>
        </w:rPr>
        <w:t xml:space="preserve"> </w:t>
      </w:r>
      <w:r>
        <w:t>should</w:t>
      </w:r>
      <w:r>
        <w:rPr>
          <w:spacing w:val="29"/>
        </w:rPr>
        <w:t xml:space="preserve"> </w:t>
      </w:r>
      <w:r>
        <w:t>be noted</w:t>
      </w:r>
      <w:r>
        <w:rPr>
          <w:spacing w:val="33"/>
        </w:rPr>
        <w:t xml:space="preserve"> </w:t>
      </w:r>
      <w:r>
        <w:t>that</w:t>
      </w:r>
      <w:r>
        <w:rPr>
          <w:spacing w:val="31"/>
        </w:rPr>
        <w:t xml:space="preserve"> </w:t>
      </w:r>
      <w:r>
        <w:t>such</w:t>
      </w:r>
      <w:r>
        <w:rPr>
          <w:spacing w:val="33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certificate</w:t>
      </w:r>
      <w:r>
        <w:rPr>
          <w:spacing w:val="33"/>
        </w:rPr>
        <w:t xml:space="preserve"> </w:t>
      </w:r>
      <w:r>
        <w:t>should</w:t>
      </w:r>
      <w:r>
        <w:rPr>
          <w:spacing w:val="31"/>
        </w:rPr>
        <w:t xml:space="preserve"> </w:t>
      </w:r>
      <w:r>
        <w:rPr>
          <w:b/>
        </w:rPr>
        <w:t>not</w:t>
      </w:r>
      <w:r>
        <w:rPr>
          <w:b/>
          <w:spacing w:val="31"/>
        </w:rPr>
        <w:t xml:space="preserve"> </w:t>
      </w:r>
      <w:r>
        <w:t>be</w:t>
      </w:r>
      <w:r>
        <w:rPr>
          <w:spacing w:val="33"/>
        </w:rPr>
        <w:t xml:space="preserve"> </w:t>
      </w:r>
      <w:r>
        <w:t>considered</w:t>
      </w:r>
      <w:r>
        <w:rPr>
          <w:spacing w:val="33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Certificate</w:t>
      </w:r>
      <w:r>
        <w:rPr>
          <w:spacing w:val="33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Competence,</w:t>
      </w:r>
      <w:r>
        <w:rPr>
          <w:spacing w:val="31"/>
        </w:rPr>
        <w:t xml:space="preserve"> </w:t>
      </w:r>
      <w:r>
        <w:t>as</w:t>
      </w:r>
      <w:r>
        <w:rPr>
          <w:spacing w:val="31"/>
        </w:rPr>
        <w:t xml:space="preserve"> </w:t>
      </w:r>
      <w:r>
        <w:t>no</w:t>
      </w:r>
      <w:r>
        <w:rPr>
          <w:spacing w:val="33"/>
        </w:rPr>
        <w:t xml:space="preserve"> </w:t>
      </w:r>
      <w:r>
        <w:t>formal</w:t>
      </w:r>
      <w:r>
        <w:rPr>
          <w:spacing w:val="31"/>
        </w:rPr>
        <w:t xml:space="preserve"> </w:t>
      </w:r>
      <w:r>
        <w:t>test</w:t>
      </w:r>
      <w:r>
        <w:rPr>
          <w:spacing w:val="31"/>
        </w:rPr>
        <w:t xml:space="preserve"> </w:t>
      </w:r>
      <w:r>
        <w:t>of competency will be conducted.</w:t>
      </w:r>
    </w:p>
    <w:p w14:paraId="4E4AABCB" w14:textId="77777777" w:rsidR="005E6A86" w:rsidRDefault="005E6A86" w:rsidP="00F12047">
      <w:pPr>
        <w:pStyle w:val="BodyText"/>
        <w:spacing w:before="2" w:line="237" w:lineRule="auto"/>
        <w:ind w:left="666" w:right="634"/>
        <w:rPr>
          <w:spacing w:val="-2"/>
        </w:rPr>
      </w:pPr>
    </w:p>
    <w:p w14:paraId="3F34E128" w14:textId="6FFBA9C8" w:rsidR="00A316DA" w:rsidRPr="002B04AE" w:rsidRDefault="00A316DA" w:rsidP="00A316DA">
      <w:pPr>
        <w:pStyle w:val="Heading3"/>
        <w:numPr>
          <w:ilvl w:val="0"/>
          <w:numId w:val="21"/>
        </w:numPr>
        <w:tabs>
          <w:tab w:val="left" w:pos="1091"/>
        </w:tabs>
        <w:spacing w:before="44"/>
        <w:ind w:left="1091" w:hanging="424"/>
        <w:rPr>
          <w:color w:val="00AFAA"/>
        </w:rPr>
      </w:pPr>
      <w:r w:rsidRPr="00A316DA">
        <w:rPr>
          <w:noProof/>
          <w:color w:val="00AFAA"/>
          <w:spacing w:val="-2"/>
        </w:rPr>
        <mc:AlternateContent>
          <mc:Choice Requires="wps">
            <w:drawing>
              <wp:anchor distT="0" distB="0" distL="0" distR="0" simplePos="0" relativeHeight="251648000" behindDoc="1" locked="0" layoutInCell="1" allowOverlap="1" wp14:anchorId="6AAE91EC" wp14:editId="2661429E">
                <wp:simplePos x="0" y="0"/>
                <wp:positionH relativeFrom="page">
                  <wp:posOffset>590550</wp:posOffset>
                </wp:positionH>
                <wp:positionV relativeFrom="paragraph">
                  <wp:posOffset>290830</wp:posOffset>
                </wp:positionV>
                <wp:extent cx="935990" cy="12700"/>
                <wp:effectExtent l="0" t="0" r="0" b="0"/>
                <wp:wrapTopAndBottom/>
                <wp:docPr id="487901820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59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5990" h="12700">
                              <a:moveTo>
                                <a:pt x="9357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35736" y="12192"/>
                              </a:lnTo>
                              <a:lnTo>
                                <a:pt x="935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ED4EB3" id="Graphic 19" o:spid="_x0000_s1026" style="position:absolute;margin-left:46.5pt;margin-top:22.9pt;width:73.7pt;height:1pt;z-index:-25166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59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" path="m935736,l,,,12192r935736,l935736,xe" fillcolor="#00558c" stroked="f">
                <v:path arrowok="t"/>
                <w10:wrap type="topAndBottom" anchorx="page"/>
              </v:shape>
            </w:pict>
          </mc:Fallback>
        </mc:AlternateContent>
      </w:r>
      <w:r w:rsidR="006366BB" w:rsidRPr="006366BB">
        <w:rPr>
          <w:color w:val="00AFAA"/>
          <w:spacing w:val="-2"/>
        </w:rPr>
        <w:t xml:space="preserve"> </w:t>
      </w:r>
      <w:r w:rsidR="006366BB">
        <w:rPr>
          <w:color w:val="00AFAA"/>
          <w:spacing w:val="-2"/>
        </w:rPr>
        <w:t>ACRONYMS</w:t>
      </w:r>
    </w:p>
    <w:p w14:paraId="1A8462A8" w14:textId="5F9D45FD" w:rsidR="00161D85" w:rsidRPr="00C94CF3" w:rsidRDefault="00161D85" w:rsidP="00C94CF3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C94CF3">
        <w:rPr>
          <w:spacing w:val="-5"/>
          <w:sz w:val="21"/>
          <w:szCs w:val="21"/>
        </w:rPr>
        <w:t>AIS</w:t>
      </w:r>
      <w:r w:rsidRPr="00C94CF3">
        <w:rPr>
          <w:spacing w:val="-5"/>
          <w:sz w:val="21"/>
          <w:szCs w:val="21"/>
        </w:rPr>
        <w:tab/>
        <w:t>Automatic Identification System</w:t>
      </w:r>
    </w:p>
    <w:p w14:paraId="63C9745C" w14:textId="77777777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ASM</w:t>
      </w:r>
      <w:r w:rsidRPr="001A014E">
        <w:rPr>
          <w:spacing w:val="-5"/>
          <w:sz w:val="21"/>
          <w:szCs w:val="21"/>
        </w:rPr>
        <w:tab/>
        <w:t>Application Specific Message</w:t>
      </w:r>
    </w:p>
    <w:p w14:paraId="4281E981" w14:textId="77777777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AtoN</w:t>
      </w:r>
      <w:r w:rsidRPr="001A014E">
        <w:rPr>
          <w:spacing w:val="-5"/>
          <w:sz w:val="21"/>
          <w:szCs w:val="21"/>
        </w:rPr>
        <w:tab/>
        <w:t>Aid(s) to Navigation</w:t>
      </w:r>
    </w:p>
    <w:p w14:paraId="39DB7473" w14:textId="77777777" w:rsidR="0011143C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DGNSS</w:t>
      </w:r>
      <w:r w:rsidRPr="001A014E">
        <w:rPr>
          <w:spacing w:val="-5"/>
          <w:sz w:val="21"/>
          <w:szCs w:val="21"/>
        </w:rPr>
        <w:tab/>
        <w:t>Differential Global Navigation Satellite System</w:t>
      </w:r>
    </w:p>
    <w:p w14:paraId="0CE7CBEA" w14:textId="3671767D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ECDIS</w:t>
      </w:r>
      <w:r w:rsidRPr="001A014E">
        <w:rPr>
          <w:spacing w:val="-5"/>
          <w:sz w:val="21"/>
          <w:szCs w:val="21"/>
        </w:rPr>
        <w:tab/>
        <w:t>Electronic Chart Display and Information System ENC</w:t>
      </w:r>
      <w:r w:rsidRPr="001A014E">
        <w:rPr>
          <w:spacing w:val="-5"/>
          <w:sz w:val="21"/>
          <w:szCs w:val="21"/>
        </w:rPr>
        <w:tab/>
        <w:t>Electronic Navigation Chart</w:t>
      </w:r>
    </w:p>
    <w:p w14:paraId="33867F83" w14:textId="77777777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FSA</w:t>
      </w:r>
      <w:r w:rsidRPr="001A014E">
        <w:rPr>
          <w:spacing w:val="-5"/>
          <w:sz w:val="21"/>
          <w:szCs w:val="21"/>
        </w:rPr>
        <w:tab/>
        <w:t>Formal Safety Assessment(s)</w:t>
      </w:r>
    </w:p>
    <w:p w14:paraId="28815E4D" w14:textId="77777777" w:rsidR="00B24E6C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GBAS</w:t>
      </w:r>
      <w:r w:rsidRPr="001A014E">
        <w:rPr>
          <w:spacing w:val="-5"/>
          <w:sz w:val="21"/>
          <w:szCs w:val="21"/>
        </w:rPr>
        <w:tab/>
        <w:t xml:space="preserve">Ground-Based Augmentation System </w:t>
      </w:r>
    </w:p>
    <w:p w14:paraId="49D6A493" w14:textId="2EFB19D6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G</w:t>
      </w:r>
      <w:r w:rsidRPr="001A014E">
        <w:rPr>
          <w:spacing w:val="-5"/>
          <w:sz w:val="21"/>
          <w:szCs w:val="21"/>
        </w:rPr>
        <w:tab/>
        <w:t>Guideline (IALA)</w:t>
      </w:r>
    </w:p>
    <w:p w14:paraId="4A746907" w14:textId="77777777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GLA</w:t>
      </w:r>
      <w:r w:rsidRPr="001A014E">
        <w:rPr>
          <w:spacing w:val="-5"/>
          <w:sz w:val="21"/>
          <w:szCs w:val="21"/>
        </w:rPr>
        <w:tab/>
        <w:t>General Lighthouse Authority(ies)</w:t>
      </w:r>
    </w:p>
    <w:p w14:paraId="6EEE1246" w14:textId="77777777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GNSS</w:t>
      </w:r>
      <w:r w:rsidRPr="001A014E">
        <w:rPr>
          <w:spacing w:val="-5"/>
          <w:sz w:val="21"/>
          <w:szCs w:val="21"/>
        </w:rPr>
        <w:tab/>
        <w:t>Global Navigation Satellite System</w:t>
      </w:r>
    </w:p>
    <w:p w14:paraId="3E3FF460" w14:textId="77777777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HEAP</w:t>
      </w:r>
      <w:r w:rsidRPr="001A014E">
        <w:rPr>
          <w:spacing w:val="-5"/>
          <w:sz w:val="21"/>
          <w:szCs w:val="21"/>
        </w:rPr>
        <w:tab/>
        <w:t>Human Element Analysing Process</w:t>
      </w:r>
    </w:p>
    <w:p w14:paraId="7C4295F0" w14:textId="77777777" w:rsidR="00B24E6C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IALA</w:t>
      </w:r>
      <w:r w:rsidRPr="001A014E">
        <w:rPr>
          <w:spacing w:val="-5"/>
          <w:sz w:val="21"/>
          <w:szCs w:val="21"/>
        </w:rPr>
        <w:tab/>
        <w:t>International Association of Marine Aids to Navigation and Lighthouse Authorities</w:t>
      </w:r>
    </w:p>
    <w:p w14:paraId="368EE4E9" w14:textId="639F95CC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IHO</w:t>
      </w:r>
      <w:r w:rsidRPr="001A014E">
        <w:rPr>
          <w:spacing w:val="-5"/>
          <w:sz w:val="21"/>
          <w:szCs w:val="21"/>
        </w:rPr>
        <w:tab/>
        <w:t>International Hydrographic Organization</w:t>
      </w:r>
    </w:p>
    <w:p w14:paraId="22F096EA" w14:textId="77777777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IMO</w:t>
      </w:r>
      <w:r w:rsidRPr="001A014E">
        <w:rPr>
          <w:spacing w:val="-5"/>
          <w:sz w:val="21"/>
          <w:szCs w:val="21"/>
        </w:rPr>
        <w:tab/>
        <w:t>International Maritime Organization</w:t>
      </w:r>
    </w:p>
    <w:p w14:paraId="02DA4170" w14:textId="77777777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PNT</w:t>
      </w:r>
      <w:r w:rsidRPr="001A014E">
        <w:rPr>
          <w:spacing w:val="-5"/>
          <w:sz w:val="21"/>
          <w:szCs w:val="21"/>
        </w:rPr>
        <w:tab/>
        <w:t>Position, Navigation and Timing</w:t>
      </w:r>
    </w:p>
    <w:p w14:paraId="0A0D2288" w14:textId="77777777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Q&amp;A</w:t>
      </w:r>
      <w:r w:rsidRPr="001A014E">
        <w:rPr>
          <w:spacing w:val="-5"/>
          <w:sz w:val="21"/>
          <w:szCs w:val="21"/>
        </w:rPr>
        <w:tab/>
        <w:t>Question and Answer</w:t>
      </w:r>
    </w:p>
    <w:p w14:paraId="398A4EED" w14:textId="77777777" w:rsidR="00B24E6C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RAIM</w:t>
      </w:r>
      <w:r w:rsidRPr="001A014E">
        <w:rPr>
          <w:spacing w:val="-5"/>
          <w:sz w:val="21"/>
          <w:szCs w:val="21"/>
        </w:rPr>
        <w:tab/>
        <w:t>Receiver Autonomous Integrity Monitoring</w:t>
      </w:r>
    </w:p>
    <w:p w14:paraId="34F281C4" w14:textId="7E12FD3F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RCO</w:t>
      </w:r>
      <w:r w:rsidRPr="001A014E">
        <w:rPr>
          <w:spacing w:val="-5"/>
          <w:sz w:val="21"/>
          <w:szCs w:val="21"/>
        </w:rPr>
        <w:tab/>
        <w:t>Risk Control Option(s)</w:t>
      </w:r>
    </w:p>
    <w:p w14:paraId="56691C2D" w14:textId="77777777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Rec</w:t>
      </w:r>
      <w:r w:rsidRPr="001A014E">
        <w:rPr>
          <w:spacing w:val="-5"/>
          <w:sz w:val="21"/>
          <w:szCs w:val="21"/>
        </w:rPr>
        <w:tab/>
        <w:t>Recommendation(s) (IALA)</w:t>
      </w:r>
    </w:p>
    <w:p w14:paraId="196ACF17" w14:textId="77777777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SBAS</w:t>
      </w:r>
      <w:r w:rsidRPr="001A014E">
        <w:rPr>
          <w:spacing w:val="-5"/>
          <w:sz w:val="21"/>
          <w:szCs w:val="21"/>
        </w:rPr>
        <w:tab/>
        <w:t>Satellite-Based Augmentation System</w:t>
      </w:r>
    </w:p>
    <w:p w14:paraId="7CD07C53" w14:textId="77777777" w:rsidR="00B24E6C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SOLAS</w:t>
      </w:r>
      <w:r w:rsidRPr="001A014E">
        <w:rPr>
          <w:spacing w:val="-5"/>
          <w:sz w:val="21"/>
          <w:szCs w:val="21"/>
        </w:rPr>
        <w:tab/>
        <w:t>International Convention for the Safety of Life at Sea (SOLAS), 1974 (as amended)</w:t>
      </w:r>
    </w:p>
    <w:p w14:paraId="091B5AFD" w14:textId="5CB73DF3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S-100</w:t>
      </w:r>
      <w:r w:rsidRPr="001A014E">
        <w:rPr>
          <w:spacing w:val="-5"/>
          <w:sz w:val="21"/>
          <w:szCs w:val="21"/>
        </w:rPr>
        <w:tab/>
        <w:t>Geospatial Information Registry (IHO)</w:t>
      </w:r>
    </w:p>
    <w:p w14:paraId="797E5A2C" w14:textId="77777777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VDES</w:t>
      </w:r>
      <w:r w:rsidRPr="001A014E">
        <w:rPr>
          <w:spacing w:val="-5"/>
          <w:sz w:val="21"/>
          <w:szCs w:val="21"/>
        </w:rPr>
        <w:tab/>
        <w:t>VHF Data Exchange System</w:t>
      </w:r>
    </w:p>
    <w:p w14:paraId="194B6191" w14:textId="77777777" w:rsidR="00B24E6C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VHF</w:t>
      </w:r>
      <w:r w:rsidRPr="001A014E">
        <w:rPr>
          <w:spacing w:val="-5"/>
          <w:sz w:val="21"/>
          <w:szCs w:val="21"/>
        </w:rPr>
        <w:tab/>
        <w:t>Very High Frequency (30 MHz to 300 MHz)</w:t>
      </w:r>
    </w:p>
    <w:p w14:paraId="7F564803" w14:textId="2380A51F" w:rsidR="00161D85" w:rsidRPr="001A014E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lastRenderedPageBreak/>
        <w:t>WWRNP</w:t>
      </w:r>
      <w:r w:rsidRPr="001A014E">
        <w:rPr>
          <w:spacing w:val="-5"/>
          <w:sz w:val="21"/>
          <w:szCs w:val="21"/>
        </w:rPr>
        <w:tab/>
        <w:t>World-Wide Radionavigation Plan</w:t>
      </w:r>
    </w:p>
    <w:p w14:paraId="2A5082FA" w14:textId="2C158903" w:rsidR="002B04AE" w:rsidRPr="00B24E6C" w:rsidRDefault="00161D85" w:rsidP="001A014E">
      <w:pPr>
        <w:pStyle w:val="BodyText"/>
        <w:tabs>
          <w:tab w:val="left" w:pos="2046"/>
        </w:tabs>
        <w:spacing w:before="126"/>
        <w:ind w:left="628"/>
        <w:rPr>
          <w:spacing w:val="-5"/>
          <w:sz w:val="21"/>
          <w:szCs w:val="21"/>
        </w:rPr>
      </w:pPr>
      <w:r w:rsidRPr="001A014E">
        <w:rPr>
          <w:spacing w:val="-5"/>
          <w:sz w:val="21"/>
          <w:szCs w:val="21"/>
        </w:rPr>
        <w:t>WWRNWS</w:t>
      </w:r>
      <w:r w:rsidRPr="001A014E">
        <w:rPr>
          <w:spacing w:val="-5"/>
          <w:sz w:val="21"/>
          <w:szCs w:val="21"/>
        </w:rPr>
        <w:tab/>
        <w:t>World-Wide Radionavigation Warning Service</w:t>
      </w:r>
    </w:p>
    <w:p w14:paraId="76C9DC40" w14:textId="77777777" w:rsidR="00E20C53" w:rsidRDefault="00E20C53" w:rsidP="00F12047">
      <w:pPr>
        <w:pStyle w:val="BodyText"/>
        <w:spacing w:before="2" w:line="237" w:lineRule="auto"/>
        <w:ind w:left="666" w:right="634"/>
        <w:rPr>
          <w:spacing w:val="-2"/>
        </w:rPr>
      </w:pPr>
    </w:p>
    <w:p w14:paraId="29EC3D31" w14:textId="4D003553" w:rsidR="005E6A86" w:rsidRPr="005E6A86" w:rsidRDefault="005E6A86" w:rsidP="005E6A86">
      <w:pPr>
        <w:pStyle w:val="Heading3"/>
        <w:numPr>
          <w:ilvl w:val="0"/>
          <w:numId w:val="21"/>
        </w:numPr>
        <w:tabs>
          <w:tab w:val="left" w:pos="1091"/>
        </w:tabs>
        <w:spacing w:before="44"/>
        <w:ind w:left="1091" w:hanging="424"/>
        <w:rPr>
          <w:color w:val="00AFAA"/>
          <w:spacing w:val="-2"/>
        </w:rPr>
      </w:pPr>
      <w:r w:rsidRPr="005E6A86">
        <w:rPr>
          <w:noProof/>
          <w:color w:val="00AFAA"/>
          <w:spacing w:val="-2"/>
        </w:rPr>
        <mc:AlternateContent>
          <mc:Choice Requires="wps">
            <w:drawing>
              <wp:anchor distT="0" distB="0" distL="0" distR="0" simplePos="0" relativeHeight="251649024" behindDoc="1" locked="0" layoutInCell="1" allowOverlap="1" wp14:anchorId="66F43E17" wp14:editId="7C455D91">
                <wp:simplePos x="0" y="0"/>
                <wp:positionH relativeFrom="page">
                  <wp:posOffset>590550</wp:posOffset>
                </wp:positionH>
                <wp:positionV relativeFrom="paragraph">
                  <wp:posOffset>290830</wp:posOffset>
                </wp:positionV>
                <wp:extent cx="935990" cy="12700"/>
                <wp:effectExtent l="0" t="0" r="0" b="0"/>
                <wp:wrapTopAndBottom/>
                <wp:docPr id="1152395200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59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5990" h="12700">
                              <a:moveTo>
                                <a:pt x="9357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35736" y="12192"/>
                              </a:lnTo>
                              <a:lnTo>
                                <a:pt x="935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EB5CD3" id="Graphic 19" o:spid="_x0000_s1026" style="position:absolute;margin-left:46.5pt;margin-top:22.9pt;width:73.7pt;height:1pt;z-index:-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59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" path="m935736,l,,,12192r935736,l935736,xe" fillcolor="#00558c" stroked="f">
                <v:path arrowok="t"/>
                <w10:wrap type="topAndBottom" anchorx="page"/>
              </v:shape>
            </w:pict>
          </mc:Fallback>
        </mc:AlternateContent>
      </w:r>
      <w:r w:rsidR="00337D78" w:rsidRPr="00337D78">
        <w:rPr>
          <w:color w:val="00AFAA"/>
          <w:spacing w:val="-2"/>
        </w:rPr>
        <w:t xml:space="preserve"> </w:t>
      </w:r>
      <w:r w:rsidR="00337D78">
        <w:rPr>
          <w:color w:val="00AFAA"/>
          <w:spacing w:val="-2"/>
        </w:rPr>
        <w:t>DEFINITIONS</w:t>
      </w:r>
    </w:p>
    <w:p w14:paraId="01F32C39" w14:textId="4213F7D7" w:rsidR="005E6A86" w:rsidRDefault="004255AF" w:rsidP="00F12047">
      <w:pPr>
        <w:pStyle w:val="BodyText"/>
        <w:spacing w:before="2" w:line="237" w:lineRule="auto"/>
        <w:ind w:left="666" w:right="634"/>
        <w:rPr>
          <w:spacing w:val="-2"/>
        </w:rPr>
      </w:pPr>
      <w:r>
        <w:t>The</w:t>
      </w:r>
      <w:r>
        <w:rPr>
          <w:spacing w:val="22"/>
        </w:rPr>
        <w:t xml:space="preserve"> </w:t>
      </w:r>
      <w:r>
        <w:t>definition</w:t>
      </w:r>
      <w:r>
        <w:rPr>
          <w:spacing w:val="22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terms</w:t>
      </w:r>
      <w:r>
        <w:rPr>
          <w:spacing w:val="21"/>
        </w:rPr>
        <w:t xml:space="preserve"> </w:t>
      </w:r>
      <w:r>
        <w:t>used</w:t>
      </w:r>
      <w:r>
        <w:rPr>
          <w:spacing w:val="22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this</w:t>
      </w:r>
      <w:r>
        <w:rPr>
          <w:spacing w:val="21"/>
        </w:rPr>
        <w:t xml:space="preserve"> </w:t>
      </w:r>
      <w:r>
        <w:t>Guideline</w:t>
      </w:r>
      <w:r>
        <w:rPr>
          <w:spacing w:val="22"/>
        </w:rPr>
        <w:t xml:space="preserve"> </w:t>
      </w:r>
      <w:r>
        <w:t>can</w:t>
      </w:r>
      <w:r>
        <w:rPr>
          <w:spacing w:val="22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found</w:t>
      </w:r>
      <w:r>
        <w:rPr>
          <w:spacing w:val="22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International</w:t>
      </w:r>
      <w:r>
        <w:rPr>
          <w:spacing w:val="21"/>
        </w:rPr>
        <w:t xml:space="preserve"> </w:t>
      </w:r>
      <w:r>
        <w:t>Dictionary</w:t>
      </w:r>
      <w:r>
        <w:rPr>
          <w:spacing w:val="22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Marine</w:t>
      </w:r>
      <w:r>
        <w:rPr>
          <w:spacing w:val="22"/>
        </w:rPr>
        <w:t xml:space="preserve"> </w:t>
      </w:r>
      <w:r>
        <w:t>Aids</w:t>
      </w:r>
      <w:r>
        <w:rPr>
          <w:spacing w:val="21"/>
        </w:rPr>
        <w:t xml:space="preserve"> </w:t>
      </w:r>
      <w:r>
        <w:t>to Navigation</w:t>
      </w:r>
      <w:r>
        <w:rPr>
          <w:spacing w:val="40"/>
        </w:rPr>
        <w:t xml:space="preserve"> </w:t>
      </w:r>
      <w:r>
        <w:t>(IALA</w:t>
      </w:r>
      <w:r>
        <w:rPr>
          <w:spacing w:val="40"/>
        </w:rPr>
        <w:t xml:space="preserve"> </w:t>
      </w:r>
      <w:r>
        <w:t>Dictionary)</w:t>
      </w:r>
      <w:r>
        <w:rPr>
          <w:spacing w:val="40"/>
        </w:rPr>
        <w:t xml:space="preserve"> </w:t>
      </w:r>
      <w:r>
        <w:t xml:space="preserve">at </w:t>
      </w:r>
      <w:hyperlink r:id="rId16" w:history="1">
        <w:r w:rsidR="00B61FB0" w:rsidRPr="00FA5E84">
          <w:rPr>
            <w:rStyle w:val="Hyperlink"/>
          </w:rPr>
          <w:t>https://www.iala.int/wiki/dictionary/index.php/Main_Page</w:t>
        </w:r>
      </w:hyperlink>
    </w:p>
    <w:p w14:paraId="304712BD" w14:textId="13F4F141" w:rsidR="00E20C53" w:rsidRDefault="00E20C53" w:rsidP="00F12047">
      <w:pPr>
        <w:pStyle w:val="BodyText"/>
        <w:spacing w:before="2" w:line="237" w:lineRule="auto"/>
        <w:ind w:left="666" w:right="634"/>
        <w:rPr>
          <w:spacing w:val="-2"/>
        </w:rPr>
      </w:pPr>
    </w:p>
    <w:p w14:paraId="37B1954D" w14:textId="39466299" w:rsidR="00E20C53" w:rsidRPr="009F0445" w:rsidRDefault="009F0445" w:rsidP="009F0445">
      <w:pPr>
        <w:pStyle w:val="Heading3"/>
        <w:numPr>
          <w:ilvl w:val="0"/>
          <w:numId w:val="21"/>
        </w:numPr>
        <w:tabs>
          <w:tab w:val="left" w:pos="1091"/>
        </w:tabs>
        <w:spacing w:before="44"/>
        <w:ind w:left="1091" w:hanging="424"/>
        <w:rPr>
          <w:color w:val="00AFAA"/>
          <w:spacing w:val="-2"/>
        </w:rPr>
      </w:pPr>
      <w:r w:rsidRPr="005E6A86">
        <w:rPr>
          <w:noProof/>
          <w:color w:val="00AFAA"/>
          <w:spacing w:val="-2"/>
        </w:rPr>
        <mc:AlternateContent>
          <mc:Choice Requires="wps">
            <w:drawing>
              <wp:anchor distT="0" distB="0" distL="0" distR="0" simplePos="0" relativeHeight="251640320" behindDoc="1" locked="0" layoutInCell="1" allowOverlap="1" wp14:anchorId="6ED2CBCC" wp14:editId="4B672AF6">
                <wp:simplePos x="0" y="0"/>
                <wp:positionH relativeFrom="page">
                  <wp:posOffset>612775</wp:posOffset>
                </wp:positionH>
                <wp:positionV relativeFrom="paragraph">
                  <wp:posOffset>289560</wp:posOffset>
                </wp:positionV>
                <wp:extent cx="935990" cy="12700"/>
                <wp:effectExtent l="0" t="0" r="0" b="0"/>
                <wp:wrapTopAndBottom/>
                <wp:docPr id="1582087603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59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5990" h="12700">
                              <a:moveTo>
                                <a:pt x="9357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35736" y="12192"/>
                              </a:lnTo>
                              <a:lnTo>
                                <a:pt x="935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8CFEF2" id="Graphic 19" o:spid="_x0000_s1026" style="position:absolute;margin-left:48.25pt;margin-top:22.8pt;width:73.7pt;height:1pt;z-index:-25167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59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" path="m935736,l,,,12192r935736,l935736,xe" fillcolor="#00558c" stroked="f">
                <v:path arrowok="t"/>
                <w10:wrap type="topAndBottom" anchorx="page"/>
              </v:shape>
            </w:pict>
          </mc:Fallback>
        </mc:AlternateContent>
      </w:r>
      <w:r>
        <w:rPr>
          <w:color w:val="00AFAA"/>
          <w:spacing w:val="-2"/>
        </w:rPr>
        <w:t>REFERENCES</w:t>
      </w:r>
    </w:p>
    <w:p w14:paraId="2642CDA5" w14:textId="77777777" w:rsidR="00E234C1" w:rsidRDefault="00E234C1" w:rsidP="00E234C1">
      <w:pPr>
        <w:pStyle w:val="BodyText"/>
        <w:spacing w:before="69" w:line="252" w:lineRule="auto"/>
        <w:ind w:left="628" w:right="531"/>
      </w:pPr>
      <w:r>
        <w:t>In</w:t>
      </w:r>
      <w:r>
        <w:rPr>
          <w:spacing w:val="27"/>
        </w:rPr>
        <w:t xml:space="preserve"> </w:t>
      </w:r>
      <w:r>
        <w:t>addition</w:t>
      </w:r>
      <w:r>
        <w:rPr>
          <w:spacing w:val="27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any</w:t>
      </w:r>
      <w:r>
        <w:rPr>
          <w:spacing w:val="27"/>
        </w:rPr>
        <w:t xml:space="preserve"> </w:t>
      </w:r>
      <w:r>
        <w:t>specific</w:t>
      </w:r>
      <w:r>
        <w:rPr>
          <w:spacing w:val="27"/>
        </w:rPr>
        <w:t xml:space="preserve"> </w:t>
      </w:r>
      <w:r>
        <w:t>references</w:t>
      </w:r>
      <w:r>
        <w:rPr>
          <w:spacing w:val="25"/>
        </w:rPr>
        <w:t xml:space="preserve"> </w:t>
      </w:r>
      <w:r>
        <w:t>required</w:t>
      </w:r>
      <w:r>
        <w:rPr>
          <w:spacing w:val="27"/>
        </w:rPr>
        <w:t xml:space="preserve"> </w:t>
      </w:r>
      <w:r>
        <w:t>by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Competent</w:t>
      </w:r>
      <w:r>
        <w:rPr>
          <w:spacing w:val="25"/>
        </w:rPr>
        <w:t xml:space="preserve"> </w:t>
      </w:r>
      <w:r>
        <w:t>Authority,</w:t>
      </w:r>
      <w:r>
        <w:rPr>
          <w:spacing w:val="25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following</w:t>
      </w:r>
      <w:r>
        <w:rPr>
          <w:spacing w:val="27"/>
        </w:rPr>
        <w:t xml:space="preserve"> </w:t>
      </w:r>
      <w:r>
        <w:t>material</w:t>
      </w:r>
      <w:r>
        <w:rPr>
          <w:spacing w:val="25"/>
        </w:rPr>
        <w:t xml:space="preserve"> </w:t>
      </w:r>
      <w:r>
        <w:t>is</w:t>
      </w:r>
      <w:r>
        <w:rPr>
          <w:spacing w:val="25"/>
        </w:rPr>
        <w:t xml:space="preserve"> </w:t>
      </w:r>
      <w:r>
        <w:t>relevant</w:t>
      </w:r>
      <w:r>
        <w:rPr>
          <w:spacing w:val="25"/>
        </w:rPr>
        <w:t xml:space="preserve"> </w:t>
      </w:r>
      <w:r>
        <w:t>to this course:</w:t>
      </w:r>
    </w:p>
    <w:p w14:paraId="6BD7FA59" w14:textId="7E44E5A0" w:rsidR="00E234C1" w:rsidRDefault="00E234C1" w:rsidP="00E234C1">
      <w:pPr>
        <w:pStyle w:val="ListParagraph"/>
        <w:numPr>
          <w:ilvl w:val="0"/>
          <w:numId w:val="32"/>
        </w:numPr>
        <w:tabs>
          <w:tab w:val="left" w:pos="1053"/>
        </w:tabs>
        <w:spacing w:before="122"/>
        <w:rPr>
          <w:sz w:val="21"/>
        </w:rPr>
      </w:pPr>
      <w:r>
        <w:rPr>
          <w:sz w:val="21"/>
        </w:rPr>
        <w:t>The</w:t>
      </w:r>
      <w:r>
        <w:rPr>
          <w:spacing w:val="14"/>
          <w:sz w:val="21"/>
        </w:rPr>
        <w:t xml:space="preserve"> </w:t>
      </w:r>
      <w:r>
        <w:rPr>
          <w:sz w:val="21"/>
        </w:rPr>
        <w:t>IALA</w:t>
      </w:r>
      <w:r>
        <w:rPr>
          <w:spacing w:val="14"/>
          <w:sz w:val="21"/>
        </w:rPr>
        <w:t xml:space="preserve"> </w:t>
      </w:r>
      <w:r>
        <w:rPr>
          <w:spacing w:val="-2"/>
          <w:sz w:val="21"/>
        </w:rPr>
        <w:t>NAVGUIDE</w:t>
      </w:r>
    </w:p>
    <w:p w14:paraId="57AC0624" w14:textId="77777777" w:rsidR="00E234C1" w:rsidRDefault="00E234C1" w:rsidP="00E234C1">
      <w:pPr>
        <w:pStyle w:val="ListParagraph"/>
        <w:numPr>
          <w:ilvl w:val="0"/>
          <w:numId w:val="32"/>
        </w:numPr>
        <w:tabs>
          <w:tab w:val="left" w:pos="1053"/>
        </w:tabs>
        <w:spacing w:before="131"/>
        <w:rPr>
          <w:sz w:val="21"/>
        </w:rPr>
      </w:pPr>
      <w:r>
        <w:rPr>
          <w:sz w:val="21"/>
        </w:rPr>
        <w:t>IALA</w:t>
      </w:r>
      <w:r>
        <w:rPr>
          <w:spacing w:val="23"/>
          <w:sz w:val="21"/>
        </w:rPr>
        <w:t xml:space="preserve"> </w:t>
      </w:r>
      <w:r>
        <w:rPr>
          <w:sz w:val="21"/>
        </w:rPr>
        <w:t>Information</w:t>
      </w:r>
      <w:r>
        <w:rPr>
          <w:spacing w:val="24"/>
          <w:sz w:val="21"/>
        </w:rPr>
        <w:t xml:space="preserve"> </w:t>
      </w:r>
      <w:r>
        <w:rPr>
          <w:sz w:val="21"/>
        </w:rPr>
        <w:t>Paper</w:t>
      </w:r>
      <w:r>
        <w:rPr>
          <w:spacing w:val="23"/>
          <w:sz w:val="21"/>
        </w:rPr>
        <w:t xml:space="preserve"> </w:t>
      </w:r>
      <w:r>
        <w:rPr>
          <w:sz w:val="21"/>
        </w:rPr>
        <w:t>on</w:t>
      </w:r>
      <w:r>
        <w:rPr>
          <w:spacing w:val="24"/>
          <w:sz w:val="21"/>
        </w:rPr>
        <w:t xml:space="preserve"> </w:t>
      </w:r>
      <w:r>
        <w:rPr>
          <w:sz w:val="21"/>
        </w:rPr>
        <w:t>e-Navigation</w:t>
      </w:r>
      <w:r>
        <w:rPr>
          <w:spacing w:val="24"/>
          <w:sz w:val="21"/>
        </w:rPr>
        <w:t xml:space="preserve"> </w:t>
      </w:r>
      <w:r>
        <w:rPr>
          <w:spacing w:val="-2"/>
          <w:sz w:val="21"/>
        </w:rPr>
        <w:t>Architecture</w:t>
      </w:r>
    </w:p>
    <w:p w14:paraId="7D747CCC" w14:textId="77777777" w:rsidR="00E234C1" w:rsidRDefault="00E234C1" w:rsidP="00E234C1">
      <w:pPr>
        <w:pStyle w:val="ListParagraph"/>
        <w:numPr>
          <w:ilvl w:val="0"/>
          <w:numId w:val="32"/>
        </w:numPr>
        <w:tabs>
          <w:tab w:val="left" w:pos="1053"/>
        </w:tabs>
        <w:spacing w:before="136"/>
        <w:rPr>
          <w:sz w:val="21"/>
        </w:rPr>
      </w:pPr>
      <w:r>
        <w:rPr>
          <w:sz w:val="21"/>
        </w:rPr>
        <w:t>IALA</w:t>
      </w:r>
      <w:r>
        <w:rPr>
          <w:spacing w:val="30"/>
          <w:sz w:val="21"/>
        </w:rPr>
        <w:t xml:space="preserve"> </w:t>
      </w:r>
      <w:r>
        <w:rPr>
          <w:sz w:val="21"/>
        </w:rPr>
        <w:t>Maritime</w:t>
      </w:r>
      <w:r>
        <w:rPr>
          <w:spacing w:val="30"/>
          <w:sz w:val="21"/>
        </w:rPr>
        <w:t xml:space="preserve"> </w:t>
      </w:r>
      <w:r>
        <w:rPr>
          <w:sz w:val="21"/>
        </w:rPr>
        <w:t>Radio</w:t>
      </w:r>
      <w:r>
        <w:rPr>
          <w:spacing w:val="31"/>
          <w:sz w:val="21"/>
        </w:rPr>
        <w:t xml:space="preserve"> </w:t>
      </w:r>
      <w:r>
        <w:rPr>
          <w:sz w:val="21"/>
        </w:rPr>
        <w:t>Communications</w:t>
      </w:r>
      <w:r>
        <w:rPr>
          <w:spacing w:val="28"/>
          <w:sz w:val="21"/>
        </w:rPr>
        <w:t xml:space="preserve"> </w:t>
      </w:r>
      <w:r>
        <w:rPr>
          <w:spacing w:val="-4"/>
          <w:sz w:val="21"/>
        </w:rPr>
        <w:t>Plan</w:t>
      </w:r>
    </w:p>
    <w:p w14:paraId="78E4A99F" w14:textId="717056C1" w:rsidR="00E234C1" w:rsidRDefault="00E234C1" w:rsidP="00E234C1">
      <w:pPr>
        <w:pStyle w:val="ListParagraph"/>
        <w:numPr>
          <w:ilvl w:val="0"/>
          <w:numId w:val="32"/>
        </w:numPr>
        <w:tabs>
          <w:tab w:val="left" w:pos="1053"/>
        </w:tabs>
        <w:spacing w:before="130"/>
        <w:rPr>
          <w:sz w:val="21"/>
        </w:rPr>
      </w:pPr>
      <w:r>
        <w:rPr>
          <w:sz w:val="21"/>
        </w:rPr>
        <w:t>IALA</w:t>
      </w:r>
      <w:r>
        <w:rPr>
          <w:spacing w:val="35"/>
          <w:sz w:val="21"/>
        </w:rPr>
        <w:t xml:space="preserve"> </w:t>
      </w:r>
      <w:r>
        <w:rPr>
          <w:sz w:val="21"/>
        </w:rPr>
        <w:t>World-Wide</w:t>
      </w:r>
      <w:r>
        <w:rPr>
          <w:spacing w:val="35"/>
          <w:sz w:val="21"/>
        </w:rPr>
        <w:t xml:space="preserve"> </w:t>
      </w:r>
      <w:r>
        <w:rPr>
          <w:sz w:val="21"/>
        </w:rPr>
        <w:t>Radionavigation</w:t>
      </w:r>
      <w:r>
        <w:rPr>
          <w:spacing w:val="35"/>
          <w:sz w:val="21"/>
        </w:rPr>
        <w:t xml:space="preserve"> </w:t>
      </w:r>
      <w:r>
        <w:rPr>
          <w:spacing w:val="-4"/>
          <w:sz w:val="21"/>
        </w:rPr>
        <w:t>Plan</w:t>
      </w:r>
    </w:p>
    <w:p w14:paraId="774C415A" w14:textId="0190A5A5" w:rsidR="00E234C1" w:rsidRDefault="00E234C1" w:rsidP="00E234C1">
      <w:pPr>
        <w:pStyle w:val="ListParagraph"/>
        <w:numPr>
          <w:ilvl w:val="0"/>
          <w:numId w:val="32"/>
        </w:numPr>
        <w:tabs>
          <w:tab w:val="left" w:pos="1053"/>
        </w:tabs>
        <w:spacing w:before="131"/>
        <w:rPr>
          <w:sz w:val="21"/>
        </w:rPr>
      </w:pPr>
      <w:r>
        <w:rPr>
          <w:sz w:val="21"/>
        </w:rPr>
        <w:t>IALA</w:t>
      </w:r>
      <w:r>
        <w:rPr>
          <w:spacing w:val="26"/>
          <w:sz w:val="21"/>
        </w:rPr>
        <w:t xml:space="preserve"> </w:t>
      </w:r>
      <w:r>
        <w:rPr>
          <w:sz w:val="21"/>
        </w:rPr>
        <w:t>Recommendation</w:t>
      </w:r>
      <w:r>
        <w:rPr>
          <w:spacing w:val="26"/>
          <w:sz w:val="21"/>
        </w:rPr>
        <w:t xml:space="preserve"> </w:t>
      </w:r>
      <w:r>
        <w:rPr>
          <w:sz w:val="21"/>
        </w:rPr>
        <w:t>e-NAV140</w:t>
      </w:r>
      <w:r>
        <w:rPr>
          <w:spacing w:val="27"/>
          <w:sz w:val="21"/>
        </w:rPr>
        <w:t xml:space="preserve"> </w:t>
      </w:r>
      <w:r>
        <w:rPr>
          <w:sz w:val="21"/>
        </w:rPr>
        <w:t>on</w:t>
      </w:r>
      <w:r>
        <w:rPr>
          <w:spacing w:val="27"/>
          <w:sz w:val="21"/>
        </w:rPr>
        <w:t xml:space="preserve"> </w:t>
      </w:r>
      <w:r>
        <w:rPr>
          <w:sz w:val="21"/>
        </w:rPr>
        <w:t>e-Navigation</w:t>
      </w:r>
      <w:r>
        <w:rPr>
          <w:spacing w:val="26"/>
          <w:sz w:val="21"/>
        </w:rPr>
        <w:t xml:space="preserve"> </w:t>
      </w:r>
      <w:r>
        <w:rPr>
          <w:sz w:val="21"/>
        </w:rPr>
        <w:t>Architecture</w:t>
      </w:r>
      <w:r>
        <w:rPr>
          <w:spacing w:val="27"/>
          <w:sz w:val="21"/>
        </w:rPr>
        <w:t xml:space="preserve"> </w:t>
      </w:r>
      <w:r>
        <w:rPr>
          <w:sz w:val="21"/>
        </w:rPr>
        <w:t>-</w:t>
      </w:r>
      <w:r>
        <w:rPr>
          <w:spacing w:val="26"/>
          <w:sz w:val="21"/>
        </w:rPr>
        <w:t xml:space="preserve"> </w:t>
      </w:r>
      <w:r>
        <w:rPr>
          <w:sz w:val="21"/>
        </w:rPr>
        <w:t>the</w:t>
      </w:r>
      <w:r>
        <w:rPr>
          <w:spacing w:val="27"/>
          <w:sz w:val="21"/>
        </w:rPr>
        <w:t xml:space="preserve"> </w:t>
      </w:r>
      <w:r>
        <w:rPr>
          <w:sz w:val="21"/>
        </w:rPr>
        <w:t>initial</w:t>
      </w:r>
      <w:r>
        <w:rPr>
          <w:spacing w:val="25"/>
          <w:sz w:val="21"/>
        </w:rPr>
        <w:t xml:space="preserve"> </w:t>
      </w:r>
      <w:r>
        <w:rPr>
          <w:sz w:val="21"/>
        </w:rPr>
        <w:t>shore-based</w:t>
      </w:r>
      <w:r>
        <w:rPr>
          <w:spacing w:val="27"/>
          <w:sz w:val="21"/>
        </w:rPr>
        <w:t xml:space="preserve"> </w:t>
      </w:r>
      <w:r>
        <w:rPr>
          <w:spacing w:val="-2"/>
          <w:sz w:val="21"/>
        </w:rPr>
        <w:t>perspective</w:t>
      </w:r>
    </w:p>
    <w:p w14:paraId="43741EFE" w14:textId="37D37B8E" w:rsidR="00E234C1" w:rsidRDefault="00E234C1" w:rsidP="00E234C1">
      <w:pPr>
        <w:pStyle w:val="ListParagraph"/>
        <w:numPr>
          <w:ilvl w:val="0"/>
          <w:numId w:val="32"/>
        </w:numPr>
        <w:tabs>
          <w:tab w:val="left" w:pos="1053"/>
        </w:tabs>
        <w:spacing w:before="136"/>
        <w:rPr>
          <w:sz w:val="21"/>
        </w:rPr>
      </w:pPr>
      <w:r>
        <w:rPr>
          <w:sz w:val="21"/>
        </w:rPr>
        <w:t>IALA</w:t>
      </w:r>
      <w:r>
        <w:rPr>
          <w:spacing w:val="27"/>
          <w:sz w:val="21"/>
        </w:rPr>
        <w:t xml:space="preserve"> </w:t>
      </w:r>
      <w:r>
        <w:rPr>
          <w:sz w:val="21"/>
        </w:rPr>
        <w:t>Recommendation</w:t>
      </w:r>
      <w:r>
        <w:rPr>
          <w:spacing w:val="27"/>
          <w:sz w:val="21"/>
        </w:rPr>
        <w:t xml:space="preserve"> </w:t>
      </w:r>
      <w:r>
        <w:rPr>
          <w:sz w:val="21"/>
        </w:rPr>
        <w:t>e-NAV</w:t>
      </w:r>
      <w:r>
        <w:rPr>
          <w:spacing w:val="27"/>
          <w:sz w:val="21"/>
        </w:rPr>
        <w:t xml:space="preserve"> </w:t>
      </w:r>
      <w:r>
        <w:rPr>
          <w:sz w:val="21"/>
        </w:rPr>
        <w:t>144</w:t>
      </w:r>
      <w:r>
        <w:rPr>
          <w:spacing w:val="27"/>
          <w:sz w:val="21"/>
        </w:rPr>
        <w:t xml:space="preserve"> </w:t>
      </w:r>
      <w:r>
        <w:rPr>
          <w:sz w:val="21"/>
        </w:rPr>
        <w:t>on</w:t>
      </w:r>
      <w:r>
        <w:rPr>
          <w:spacing w:val="27"/>
          <w:sz w:val="21"/>
        </w:rPr>
        <w:t xml:space="preserve"> </w:t>
      </w:r>
      <w:r>
        <w:rPr>
          <w:sz w:val="21"/>
        </w:rPr>
        <w:t>Harmonized</w:t>
      </w:r>
      <w:r>
        <w:rPr>
          <w:spacing w:val="27"/>
          <w:sz w:val="21"/>
        </w:rPr>
        <w:t xml:space="preserve"> </w:t>
      </w:r>
      <w:r>
        <w:rPr>
          <w:sz w:val="21"/>
        </w:rPr>
        <w:t>implementation</w:t>
      </w:r>
      <w:r>
        <w:rPr>
          <w:spacing w:val="27"/>
          <w:sz w:val="21"/>
        </w:rPr>
        <w:t xml:space="preserve"> </w:t>
      </w:r>
      <w:r>
        <w:rPr>
          <w:sz w:val="21"/>
        </w:rPr>
        <w:t>of</w:t>
      </w:r>
      <w:r>
        <w:rPr>
          <w:spacing w:val="26"/>
          <w:sz w:val="21"/>
        </w:rPr>
        <w:t xml:space="preserve"> </w:t>
      </w:r>
      <w:r>
        <w:rPr>
          <w:sz w:val="21"/>
        </w:rPr>
        <w:t>Application</w:t>
      </w:r>
      <w:r>
        <w:rPr>
          <w:spacing w:val="27"/>
          <w:sz w:val="21"/>
        </w:rPr>
        <w:t xml:space="preserve"> </w:t>
      </w:r>
      <w:r>
        <w:rPr>
          <w:sz w:val="21"/>
        </w:rPr>
        <w:t>Specific</w:t>
      </w:r>
      <w:r>
        <w:rPr>
          <w:spacing w:val="25"/>
          <w:sz w:val="21"/>
        </w:rPr>
        <w:t xml:space="preserve"> </w:t>
      </w:r>
      <w:r>
        <w:rPr>
          <w:spacing w:val="-2"/>
          <w:sz w:val="21"/>
        </w:rPr>
        <w:t>Messages</w:t>
      </w:r>
    </w:p>
    <w:p w14:paraId="58D5D582" w14:textId="77777777" w:rsidR="00E234C1" w:rsidRDefault="00E234C1" w:rsidP="00E234C1">
      <w:pPr>
        <w:pStyle w:val="ListParagraph"/>
        <w:numPr>
          <w:ilvl w:val="0"/>
          <w:numId w:val="32"/>
        </w:numPr>
        <w:tabs>
          <w:tab w:val="left" w:pos="1053"/>
        </w:tabs>
        <w:spacing w:before="131"/>
        <w:rPr>
          <w:sz w:val="21"/>
        </w:rPr>
      </w:pPr>
      <w:r>
        <w:rPr>
          <w:sz w:val="21"/>
        </w:rPr>
        <w:t>IALA</w:t>
      </w:r>
      <w:r>
        <w:rPr>
          <w:spacing w:val="22"/>
          <w:sz w:val="21"/>
        </w:rPr>
        <w:t xml:space="preserve"> </w:t>
      </w:r>
      <w:r>
        <w:rPr>
          <w:sz w:val="21"/>
        </w:rPr>
        <w:t>Recommendation</w:t>
      </w:r>
      <w:r>
        <w:rPr>
          <w:spacing w:val="23"/>
          <w:sz w:val="21"/>
        </w:rPr>
        <w:t xml:space="preserve"> </w:t>
      </w:r>
      <w:r>
        <w:rPr>
          <w:sz w:val="21"/>
        </w:rPr>
        <w:t>R-115</w:t>
      </w:r>
      <w:r>
        <w:rPr>
          <w:spacing w:val="23"/>
          <w:sz w:val="21"/>
        </w:rPr>
        <w:t xml:space="preserve"> </w:t>
      </w:r>
      <w:r>
        <w:rPr>
          <w:sz w:val="21"/>
        </w:rPr>
        <w:t>on</w:t>
      </w:r>
      <w:r>
        <w:rPr>
          <w:spacing w:val="23"/>
          <w:sz w:val="21"/>
        </w:rPr>
        <w:t xml:space="preserve"> </w:t>
      </w:r>
      <w:r>
        <w:rPr>
          <w:sz w:val="21"/>
        </w:rPr>
        <w:t>the</w:t>
      </w:r>
      <w:r>
        <w:rPr>
          <w:spacing w:val="23"/>
          <w:sz w:val="21"/>
        </w:rPr>
        <w:t xml:space="preserve"> </w:t>
      </w:r>
      <w:r>
        <w:rPr>
          <w:sz w:val="21"/>
        </w:rPr>
        <w:t>Provision</w:t>
      </w:r>
      <w:r>
        <w:rPr>
          <w:spacing w:val="23"/>
          <w:sz w:val="21"/>
        </w:rPr>
        <w:t xml:space="preserve"> </w:t>
      </w:r>
      <w:r>
        <w:rPr>
          <w:sz w:val="21"/>
        </w:rPr>
        <w:t>of</w:t>
      </w:r>
      <w:r>
        <w:rPr>
          <w:spacing w:val="21"/>
          <w:sz w:val="21"/>
        </w:rPr>
        <w:t xml:space="preserve"> </w:t>
      </w:r>
      <w:r>
        <w:rPr>
          <w:sz w:val="21"/>
        </w:rPr>
        <w:t>Radio</w:t>
      </w:r>
      <w:r>
        <w:rPr>
          <w:spacing w:val="23"/>
          <w:sz w:val="21"/>
        </w:rPr>
        <w:t xml:space="preserve"> </w:t>
      </w:r>
      <w:r>
        <w:rPr>
          <w:sz w:val="21"/>
        </w:rPr>
        <w:t>Navigation</w:t>
      </w:r>
      <w:r>
        <w:rPr>
          <w:spacing w:val="23"/>
          <w:sz w:val="21"/>
        </w:rPr>
        <w:t xml:space="preserve"> </w:t>
      </w:r>
      <w:r>
        <w:rPr>
          <w:sz w:val="21"/>
        </w:rPr>
        <w:t>Services</w:t>
      </w:r>
      <w:r>
        <w:rPr>
          <w:spacing w:val="22"/>
          <w:sz w:val="21"/>
        </w:rPr>
        <w:t xml:space="preserve"> </w:t>
      </w:r>
      <w:r>
        <w:rPr>
          <w:spacing w:val="-2"/>
          <w:sz w:val="21"/>
        </w:rPr>
        <w:t>(DGNSS)</w:t>
      </w:r>
    </w:p>
    <w:p w14:paraId="1E6CB0E6" w14:textId="77777777" w:rsidR="00E234C1" w:rsidRDefault="00E234C1" w:rsidP="00E234C1">
      <w:pPr>
        <w:pStyle w:val="ListParagraph"/>
        <w:numPr>
          <w:ilvl w:val="0"/>
          <w:numId w:val="32"/>
        </w:numPr>
        <w:tabs>
          <w:tab w:val="left" w:pos="1053"/>
        </w:tabs>
        <w:spacing w:before="136"/>
        <w:rPr>
          <w:sz w:val="21"/>
        </w:rPr>
      </w:pPr>
      <w:r>
        <w:rPr>
          <w:sz w:val="21"/>
        </w:rPr>
        <w:t>IALA</w:t>
      </w:r>
      <w:r>
        <w:rPr>
          <w:spacing w:val="22"/>
          <w:sz w:val="21"/>
        </w:rPr>
        <w:t xml:space="preserve"> </w:t>
      </w:r>
      <w:r>
        <w:rPr>
          <w:sz w:val="21"/>
        </w:rPr>
        <w:t>Recommendation</w:t>
      </w:r>
      <w:r>
        <w:rPr>
          <w:spacing w:val="22"/>
          <w:sz w:val="21"/>
        </w:rPr>
        <w:t xml:space="preserve"> </w:t>
      </w:r>
      <w:r>
        <w:rPr>
          <w:sz w:val="21"/>
        </w:rPr>
        <w:t>R-121</w:t>
      </w:r>
      <w:r>
        <w:rPr>
          <w:spacing w:val="22"/>
          <w:sz w:val="21"/>
        </w:rPr>
        <w:t xml:space="preserve"> </w:t>
      </w:r>
      <w:r>
        <w:rPr>
          <w:sz w:val="21"/>
        </w:rPr>
        <w:t>on</w:t>
      </w:r>
      <w:r>
        <w:rPr>
          <w:spacing w:val="22"/>
          <w:sz w:val="21"/>
        </w:rPr>
        <w:t xml:space="preserve"> </w:t>
      </w:r>
      <w:r>
        <w:rPr>
          <w:sz w:val="21"/>
        </w:rPr>
        <w:t>the</w:t>
      </w:r>
      <w:r>
        <w:rPr>
          <w:spacing w:val="22"/>
          <w:sz w:val="21"/>
        </w:rPr>
        <w:t xml:space="preserve"> </w:t>
      </w:r>
      <w:r>
        <w:rPr>
          <w:sz w:val="21"/>
        </w:rPr>
        <w:t>Performance</w:t>
      </w:r>
      <w:r>
        <w:rPr>
          <w:spacing w:val="23"/>
          <w:sz w:val="21"/>
        </w:rPr>
        <w:t xml:space="preserve"> </w:t>
      </w:r>
      <w:r>
        <w:rPr>
          <w:sz w:val="21"/>
        </w:rPr>
        <w:t>and</w:t>
      </w:r>
      <w:r>
        <w:rPr>
          <w:spacing w:val="22"/>
          <w:sz w:val="21"/>
        </w:rPr>
        <w:t xml:space="preserve"> </w:t>
      </w:r>
      <w:r>
        <w:rPr>
          <w:sz w:val="21"/>
        </w:rPr>
        <w:t>Monitoring</w:t>
      </w:r>
      <w:r>
        <w:rPr>
          <w:spacing w:val="22"/>
          <w:sz w:val="21"/>
        </w:rPr>
        <w:t xml:space="preserve"> </w:t>
      </w:r>
      <w:r>
        <w:rPr>
          <w:sz w:val="21"/>
        </w:rPr>
        <w:t>of</w:t>
      </w:r>
      <w:r>
        <w:rPr>
          <w:spacing w:val="21"/>
          <w:sz w:val="21"/>
        </w:rPr>
        <w:t xml:space="preserve"> </w:t>
      </w:r>
      <w:r>
        <w:rPr>
          <w:sz w:val="21"/>
        </w:rPr>
        <w:t>a</w:t>
      </w:r>
      <w:r>
        <w:rPr>
          <w:spacing w:val="22"/>
          <w:sz w:val="21"/>
        </w:rPr>
        <w:t xml:space="preserve"> </w:t>
      </w:r>
      <w:r>
        <w:rPr>
          <w:spacing w:val="-2"/>
          <w:sz w:val="21"/>
        </w:rPr>
        <w:t>DGNSS</w:t>
      </w:r>
    </w:p>
    <w:p w14:paraId="4ACB24C5" w14:textId="77777777" w:rsidR="00E234C1" w:rsidRDefault="00E234C1" w:rsidP="00E234C1">
      <w:pPr>
        <w:pStyle w:val="ListParagraph"/>
        <w:numPr>
          <w:ilvl w:val="0"/>
          <w:numId w:val="32"/>
        </w:numPr>
        <w:tabs>
          <w:tab w:val="left" w:pos="1053"/>
        </w:tabs>
        <w:spacing w:before="130"/>
        <w:rPr>
          <w:sz w:val="21"/>
        </w:rPr>
      </w:pPr>
      <w:r>
        <w:rPr>
          <w:sz w:val="21"/>
        </w:rPr>
        <w:t>IALA</w:t>
      </w:r>
      <w:r>
        <w:rPr>
          <w:spacing w:val="25"/>
          <w:sz w:val="21"/>
        </w:rPr>
        <w:t xml:space="preserve"> </w:t>
      </w:r>
      <w:r>
        <w:rPr>
          <w:sz w:val="21"/>
        </w:rPr>
        <w:t>Recommendation</w:t>
      </w:r>
      <w:r>
        <w:rPr>
          <w:spacing w:val="25"/>
          <w:sz w:val="21"/>
        </w:rPr>
        <w:t xml:space="preserve"> </w:t>
      </w:r>
      <w:r>
        <w:rPr>
          <w:sz w:val="21"/>
        </w:rPr>
        <w:t>R-129</w:t>
      </w:r>
      <w:r>
        <w:rPr>
          <w:spacing w:val="26"/>
          <w:sz w:val="21"/>
        </w:rPr>
        <w:t xml:space="preserve"> </w:t>
      </w:r>
      <w:r>
        <w:rPr>
          <w:sz w:val="21"/>
        </w:rPr>
        <w:t>on</w:t>
      </w:r>
      <w:r>
        <w:rPr>
          <w:spacing w:val="25"/>
          <w:sz w:val="21"/>
        </w:rPr>
        <w:t xml:space="preserve"> </w:t>
      </w:r>
      <w:r>
        <w:rPr>
          <w:sz w:val="21"/>
        </w:rPr>
        <w:t>GNSS</w:t>
      </w:r>
      <w:r>
        <w:rPr>
          <w:spacing w:val="26"/>
          <w:sz w:val="21"/>
        </w:rPr>
        <w:t xml:space="preserve"> </w:t>
      </w:r>
      <w:r>
        <w:rPr>
          <w:sz w:val="21"/>
        </w:rPr>
        <w:t>Vulnerability</w:t>
      </w:r>
      <w:r>
        <w:rPr>
          <w:spacing w:val="25"/>
          <w:sz w:val="21"/>
        </w:rPr>
        <w:t xml:space="preserve"> </w:t>
      </w:r>
      <w:r>
        <w:rPr>
          <w:sz w:val="21"/>
        </w:rPr>
        <w:t>and</w:t>
      </w:r>
      <w:r>
        <w:rPr>
          <w:spacing w:val="26"/>
          <w:sz w:val="21"/>
        </w:rPr>
        <w:t xml:space="preserve"> </w:t>
      </w:r>
      <w:r>
        <w:rPr>
          <w:sz w:val="21"/>
        </w:rPr>
        <w:t>Mitigation</w:t>
      </w:r>
      <w:r>
        <w:rPr>
          <w:spacing w:val="25"/>
          <w:sz w:val="21"/>
        </w:rPr>
        <w:t xml:space="preserve"> </w:t>
      </w:r>
      <w:r>
        <w:rPr>
          <w:spacing w:val="-2"/>
          <w:sz w:val="21"/>
        </w:rPr>
        <w:t>Measures</w:t>
      </w:r>
    </w:p>
    <w:p w14:paraId="6E4E82C3" w14:textId="7CEDBDFA" w:rsidR="00E234C1" w:rsidRDefault="00E234C1" w:rsidP="00E234C1">
      <w:pPr>
        <w:pStyle w:val="ListParagraph"/>
        <w:numPr>
          <w:ilvl w:val="0"/>
          <w:numId w:val="32"/>
        </w:numPr>
        <w:tabs>
          <w:tab w:val="left" w:pos="1053"/>
        </w:tabs>
        <w:spacing w:before="131"/>
        <w:rPr>
          <w:sz w:val="21"/>
        </w:rPr>
      </w:pPr>
      <w:r>
        <w:rPr>
          <w:sz w:val="21"/>
        </w:rPr>
        <w:t>IALA</w:t>
      </w:r>
      <w:r>
        <w:rPr>
          <w:spacing w:val="20"/>
          <w:sz w:val="21"/>
        </w:rPr>
        <w:t xml:space="preserve"> </w:t>
      </w:r>
      <w:r>
        <w:rPr>
          <w:sz w:val="21"/>
        </w:rPr>
        <w:t>Recommendation</w:t>
      </w:r>
      <w:r>
        <w:rPr>
          <w:spacing w:val="21"/>
          <w:sz w:val="21"/>
        </w:rPr>
        <w:t xml:space="preserve"> </w:t>
      </w:r>
      <w:r>
        <w:rPr>
          <w:sz w:val="21"/>
        </w:rPr>
        <w:t>R-135</w:t>
      </w:r>
      <w:r>
        <w:rPr>
          <w:spacing w:val="21"/>
          <w:sz w:val="21"/>
        </w:rPr>
        <w:t xml:space="preserve"> </w:t>
      </w:r>
      <w:r>
        <w:rPr>
          <w:sz w:val="21"/>
        </w:rPr>
        <w:t>on</w:t>
      </w:r>
      <w:r>
        <w:rPr>
          <w:spacing w:val="21"/>
          <w:sz w:val="21"/>
        </w:rPr>
        <w:t xml:space="preserve"> </w:t>
      </w:r>
      <w:r>
        <w:rPr>
          <w:sz w:val="21"/>
        </w:rPr>
        <w:t>the</w:t>
      </w:r>
      <w:r>
        <w:rPr>
          <w:spacing w:val="21"/>
          <w:sz w:val="21"/>
        </w:rPr>
        <w:t xml:space="preserve"> </w:t>
      </w:r>
      <w:r>
        <w:rPr>
          <w:sz w:val="21"/>
        </w:rPr>
        <w:t>Future</w:t>
      </w:r>
      <w:r>
        <w:rPr>
          <w:spacing w:val="21"/>
          <w:sz w:val="21"/>
        </w:rPr>
        <w:t xml:space="preserve"> </w:t>
      </w:r>
      <w:r>
        <w:rPr>
          <w:sz w:val="21"/>
        </w:rPr>
        <w:t>of</w:t>
      </w:r>
      <w:r>
        <w:rPr>
          <w:spacing w:val="19"/>
          <w:sz w:val="21"/>
        </w:rPr>
        <w:t xml:space="preserve"> </w:t>
      </w:r>
      <w:r>
        <w:rPr>
          <w:spacing w:val="-2"/>
          <w:sz w:val="21"/>
        </w:rPr>
        <w:t>DGNSS</w:t>
      </w:r>
    </w:p>
    <w:p w14:paraId="54FB73F1" w14:textId="77777777" w:rsidR="00E234C1" w:rsidRDefault="00E234C1" w:rsidP="00E234C1">
      <w:pPr>
        <w:pStyle w:val="ListParagraph"/>
        <w:numPr>
          <w:ilvl w:val="0"/>
          <w:numId w:val="32"/>
        </w:numPr>
        <w:tabs>
          <w:tab w:val="left" w:pos="1053"/>
        </w:tabs>
        <w:spacing w:before="136"/>
        <w:rPr>
          <w:sz w:val="21"/>
        </w:rPr>
      </w:pPr>
      <w:r>
        <w:rPr>
          <w:sz w:val="21"/>
        </w:rPr>
        <w:t>IALA</w:t>
      </w:r>
      <w:r>
        <w:rPr>
          <w:spacing w:val="20"/>
          <w:sz w:val="21"/>
        </w:rPr>
        <w:t xml:space="preserve"> </w:t>
      </w:r>
      <w:r>
        <w:rPr>
          <w:sz w:val="21"/>
        </w:rPr>
        <w:t>Guideline</w:t>
      </w:r>
      <w:r>
        <w:rPr>
          <w:spacing w:val="21"/>
          <w:sz w:val="21"/>
        </w:rPr>
        <w:t xml:space="preserve"> </w:t>
      </w:r>
      <w:r>
        <w:rPr>
          <w:sz w:val="21"/>
        </w:rPr>
        <w:t>1072</w:t>
      </w:r>
      <w:r>
        <w:rPr>
          <w:spacing w:val="21"/>
          <w:sz w:val="21"/>
        </w:rPr>
        <w:t xml:space="preserve"> </w:t>
      </w:r>
      <w:r>
        <w:rPr>
          <w:sz w:val="21"/>
        </w:rPr>
        <w:t>on</w:t>
      </w:r>
      <w:r>
        <w:rPr>
          <w:spacing w:val="20"/>
          <w:sz w:val="21"/>
        </w:rPr>
        <w:t xml:space="preserve"> </w:t>
      </w:r>
      <w:r>
        <w:rPr>
          <w:sz w:val="21"/>
        </w:rPr>
        <w:t>AtoN</w:t>
      </w:r>
      <w:r>
        <w:rPr>
          <w:spacing w:val="21"/>
          <w:sz w:val="21"/>
        </w:rPr>
        <w:t xml:space="preserve"> </w:t>
      </w:r>
      <w:r>
        <w:rPr>
          <w:sz w:val="21"/>
        </w:rPr>
        <w:t>Information</w:t>
      </w:r>
      <w:r>
        <w:rPr>
          <w:spacing w:val="21"/>
          <w:sz w:val="21"/>
        </w:rPr>
        <w:t xml:space="preserve"> </w:t>
      </w:r>
      <w:r>
        <w:rPr>
          <w:sz w:val="21"/>
        </w:rPr>
        <w:t>Exchange</w:t>
      </w:r>
      <w:r>
        <w:rPr>
          <w:spacing w:val="21"/>
          <w:sz w:val="21"/>
        </w:rPr>
        <w:t xml:space="preserve"> </w:t>
      </w:r>
      <w:r>
        <w:rPr>
          <w:sz w:val="21"/>
        </w:rPr>
        <w:t>&amp;</w:t>
      </w:r>
      <w:r>
        <w:rPr>
          <w:spacing w:val="22"/>
          <w:sz w:val="21"/>
        </w:rPr>
        <w:t xml:space="preserve"> </w:t>
      </w:r>
      <w:r>
        <w:rPr>
          <w:spacing w:val="-2"/>
          <w:sz w:val="21"/>
        </w:rPr>
        <w:t>Presentation</w:t>
      </w:r>
    </w:p>
    <w:p w14:paraId="4D9BBD31" w14:textId="77777777" w:rsidR="00E234C1" w:rsidRDefault="00E234C1" w:rsidP="00E234C1">
      <w:pPr>
        <w:pStyle w:val="ListParagraph"/>
        <w:numPr>
          <w:ilvl w:val="0"/>
          <w:numId w:val="32"/>
        </w:numPr>
        <w:tabs>
          <w:tab w:val="left" w:pos="1053"/>
        </w:tabs>
        <w:spacing w:before="131"/>
        <w:rPr>
          <w:sz w:val="21"/>
        </w:rPr>
      </w:pPr>
      <w:r>
        <w:rPr>
          <w:sz w:val="21"/>
        </w:rPr>
        <w:t>IALA</w:t>
      </w:r>
      <w:r>
        <w:rPr>
          <w:spacing w:val="20"/>
          <w:sz w:val="21"/>
        </w:rPr>
        <w:t xml:space="preserve"> </w:t>
      </w:r>
      <w:r>
        <w:rPr>
          <w:sz w:val="21"/>
        </w:rPr>
        <w:t>Guideline</w:t>
      </w:r>
      <w:r>
        <w:rPr>
          <w:spacing w:val="21"/>
          <w:sz w:val="21"/>
        </w:rPr>
        <w:t xml:space="preserve"> </w:t>
      </w:r>
      <w:r>
        <w:rPr>
          <w:sz w:val="21"/>
        </w:rPr>
        <w:t>1085</w:t>
      </w:r>
      <w:r>
        <w:rPr>
          <w:spacing w:val="21"/>
          <w:sz w:val="21"/>
        </w:rPr>
        <w:t xml:space="preserve"> </w:t>
      </w:r>
      <w:r>
        <w:rPr>
          <w:sz w:val="21"/>
        </w:rPr>
        <w:t>on</w:t>
      </w:r>
      <w:r>
        <w:rPr>
          <w:spacing w:val="21"/>
          <w:sz w:val="21"/>
        </w:rPr>
        <w:t xml:space="preserve"> </w:t>
      </w:r>
      <w:r>
        <w:rPr>
          <w:sz w:val="21"/>
        </w:rPr>
        <w:t>the</w:t>
      </w:r>
      <w:r>
        <w:rPr>
          <w:spacing w:val="21"/>
          <w:sz w:val="21"/>
        </w:rPr>
        <w:t xml:space="preserve"> </w:t>
      </w:r>
      <w:r>
        <w:rPr>
          <w:sz w:val="21"/>
        </w:rPr>
        <w:t>Standard</w:t>
      </w:r>
      <w:r>
        <w:rPr>
          <w:spacing w:val="20"/>
          <w:sz w:val="21"/>
        </w:rPr>
        <w:t xml:space="preserve"> </w:t>
      </w:r>
      <w:r>
        <w:rPr>
          <w:sz w:val="21"/>
        </w:rPr>
        <w:t>Format</w:t>
      </w:r>
      <w:r>
        <w:rPr>
          <w:spacing w:val="20"/>
          <w:sz w:val="21"/>
        </w:rPr>
        <w:t xml:space="preserve"> </w:t>
      </w:r>
      <w:r>
        <w:rPr>
          <w:sz w:val="21"/>
        </w:rPr>
        <w:t>for</w:t>
      </w:r>
      <w:r>
        <w:rPr>
          <w:spacing w:val="19"/>
          <w:sz w:val="21"/>
        </w:rPr>
        <w:t xml:space="preserve"> </w:t>
      </w:r>
      <w:r>
        <w:rPr>
          <w:sz w:val="21"/>
        </w:rPr>
        <w:t>Electronic</w:t>
      </w:r>
      <w:r>
        <w:rPr>
          <w:spacing w:val="21"/>
          <w:sz w:val="21"/>
        </w:rPr>
        <w:t xml:space="preserve"> </w:t>
      </w:r>
      <w:r>
        <w:rPr>
          <w:sz w:val="21"/>
        </w:rPr>
        <w:t>Exchange</w:t>
      </w:r>
      <w:r>
        <w:rPr>
          <w:spacing w:val="21"/>
          <w:sz w:val="21"/>
        </w:rPr>
        <w:t xml:space="preserve"> </w:t>
      </w:r>
      <w:r>
        <w:rPr>
          <w:sz w:val="21"/>
        </w:rPr>
        <w:t>of</w:t>
      </w:r>
      <w:r>
        <w:rPr>
          <w:spacing w:val="19"/>
          <w:sz w:val="21"/>
        </w:rPr>
        <w:t xml:space="preserve"> </w:t>
      </w:r>
      <w:r>
        <w:rPr>
          <w:sz w:val="21"/>
        </w:rPr>
        <w:t>AtoN</w:t>
      </w:r>
      <w:r>
        <w:rPr>
          <w:spacing w:val="21"/>
          <w:sz w:val="21"/>
        </w:rPr>
        <w:t xml:space="preserve"> </w:t>
      </w:r>
      <w:r>
        <w:rPr>
          <w:sz w:val="21"/>
        </w:rPr>
        <w:t>Product</w:t>
      </w:r>
      <w:r>
        <w:rPr>
          <w:spacing w:val="20"/>
          <w:sz w:val="21"/>
        </w:rPr>
        <w:t xml:space="preserve"> </w:t>
      </w:r>
      <w:r>
        <w:rPr>
          <w:spacing w:val="-2"/>
          <w:sz w:val="21"/>
        </w:rPr>
        <w:t>Information</w:t>
      </w:r>
    </w:p>
    <w:p w14:paraId="6AB5D611" w14:textId="77777777" w:rsidR="00E234C1" w:rsidRDefault="00E234C1" w:rsidP="00E234C1">
      <w:pPr>
        <w:pStyle w:val="ListParagraph"/>
        <w:numPr>
          <w:ilvl w:val="0"/>
          <w:numId w:val="32"/>
        </w:numPr>
        <w:tabs>
          <w:tab w:val="left" w:pos="1053"/>
        </w:tabs>
        <w:spacing w:before="136"/>
        <w:rPr>
          <w:sz w:val="21"/>
        </w:rPr>
      </w:pPr>
      <w:r>
        <w:rPr>
          <w:sz w:val="21"/>
        </w:rPr>
        <w:t>IALA</w:t>
      </w:r>
      <w:r>
        <w:rPr>
          <w:spacing w:val="21"/>
          <w:sz w:val="21"/>
        </w:rPr>
        <w:t xml:space="preserve"> </w:t>
      </w:r>
      <w:r>
        <w:rPr>
          <w:sz w:val="21"/>
        </w:rPr>
        <w:t>Guideline1086</w:t>
      </w:r>
      <w:r>
        <w:rPr>
          <w:spacing w:val="21"/>
          <w:sz w:val="21"/>
        </w:rPr>
        <w:t xml:space="preserve"> </w:t>
      </w:r>
      <w:r>
        <w:rPr>
          <w:sz w:val="21"/>
        </w:rPr>
        <w:t>on</w:t>
      </w:r>
      <w:r>
        <w:rPr>
          <w:spacing w:val="21"/>
          <w:sz w:val="21"/>
        </w:rPr>
        <w:t xml:space="preserve"> </w:t>
      </w:r>
      <w:r>
        <w:rPr>
          <w:sz w:val="21"/>
        </w:rPr>
        <w:t>the</w:t>
      </w:r>
      <w:r>
        <w:rPr>
          <w:spacing w:val="22"/>
          <w:sz w:val="21"/>
        </w:rPr>
        <w:t xml:space="preserve"> </w:t>
      </w:r>
      <w:r>
        <w:rPr>
          <w:sz w:val="21"/>
        </w:rPr>
        <w:t>Global</w:t>
      </w:r>
      <w:r>
        <w:rPr>
          <w:spacing w:val="20"/>
          <w:sz w:val="21"/>
        </w:rPr>
        <w:t xml:space="preserve"> </w:t>
      </w:r>
      <w:r>
        <w:rPr>
          <w:sz w:val="21"/>
        </w:rPr>
        <w:t>Sharing</w:t>
      </w:r>
      <w:r>
        <w:rPr>
          <w:spacing w:val="21"/>
          <w:sz w:val="21"/>
        </w:rPr>
        <w:t xml:space="preserve"> </w:t>
      </w:r>
      <w:r>
        <w:rPr>
          <w:sz w:val="21"/>
        </w:rPr>
        <w:t>of</w:t>
      </w:r>
      <w:r>
        <w:rPr>
          <w:spacing w:val="20"/>
          <w:sz w:val="21"/>
        </w:rPr>
        <w:t xml:space="preserve"> </w:t>
      </w:r>
      <w:r>
        <w:rPr>
          <w:sz w:val="21"/>
        </w:rPr>
        <w:t>Maritime</w:t>
      </w:r>
      <w:r>
        <w:rPr>
          <w:spacing w:val="21"/>
          <w:sz w:val="21"/>
        </w:rPr>
        <w:t xml:space="preserve"> </w:t>
      </w:r>
      <w:r>
        <w:rPr>
          <w:spacing w:val="-4"/>
          <w:sz w:val="21"/>
        </w:rPr>
        <w:t>Data</w:t>
      </w:r>
    </w:p>
    <w:p w14:paraId="5CE23F23" w14:textId="77777777" w:rsidR="00E234C1" w:rsidRDefault="00E234C1" w:rsidP="00E234C1">
      <w:pPr>
        <w:pStyle w:val="ListParagraph"/>
        <w:numPr>
          <w:ilvl w:val="0"/>
          <w:numId w:val="32"/>
        </w:numPr>
        <w:tabs>
          <w:tab w:val="left" w:pos="1053"/>
        </w:tabs>
        <w:spacing w:before="130"/>
        <w:rPr>
          <w:sz w:val="21"/>
        </w:rPr>
      </w:pPr>
      <w:r>
        <w:rPr>
          <w:sz w:val="21"/>
        </w:rPr>
        <w:t>IALA</w:t>
      </w:r>
      <w:r>
        <w:rPr>
          <w:spacing w:val="19"/>
          <w:sz w:val="21"/>
        </w:rPr>
        <w:t xml:space="preserve"> </w:t>
      </w:r>
      <w:r>
        <w:rPr>
          <w:sz w:val="21"/>
        </w:rPr>
        <w:t>Guideline</w:t>
      </w:r>
      <w:r>
        <w:rPr>
          <w:spacing w:val="19"/>
          <w:sz w:val="21"/>
        </w:rPr>
        <w:t xml:space="preserve"> </w:t>
      </w:r>
      <w:r>
        <w:rPr>
          <w:sz w:val="21"/>
        </w:rPr>
        <w:t>1087</w:t>
      </w:r>
      <w:r>
        <w:rPr>
          <w:spacing w:val="19"/>
          <w:sz w:val="21"/>
        </w:rPr>
        <w:t xml:space="preserve"> </w:t>
      </w:r>
      <w:r>
        <w:rPr>
          <w:sz w:val="21"/>
        </w:rPr>
        <w:t>on</w:t>
      </w:r>
      <w:r>
        <w:rPr>
          <w:spacing w:val="17"/>
          <w:sz w:val="21"/>
        </w:rPr>
        <w:t xml:space="preserve"> </w:t>
      </w:r>
      <w:r>
        <w:rPr>
          <w:sz w:val="21"/>
        </w:rPr>
        <w:t>Procedures</w:t>
      </w:r>
      <w:r>
        <w:rPr>
          <w:spacing w:val="18"/>
          <w:sz w:val="21"/>
        </w:rPr>
        <w:t xml:space="preserve"> </w:t>
      </w:r>
      <w:r>
        <w:rPr>
          <w:sz w:val="21"/>
        </w:rPr>
        <w:t>for</w:t>
      </w:r>
      <w:r>
        <w:rPr>
          <w:spacing w:val="18"/>
          <w:sz w:val="21"/>
        </w:rPr>
        <w:t xml:space="preserve"> </w:t>
      </w:r>
      <w:r>
        <w:rPr>
          <w:sz w:val="21"/>
        </w:rPr>
        <w:t>the</w:t>
      </w:r>
      <w:r>
        <w:rPr>
          <w:spacing w:val="19"/>
          <w:sz w:val="21"/>
        </w:rPr>
        <w:t xml:space="preserve"> </w:t>
      </w:r>
      <w:r>
        <w:rPr>
          <w:sz w:val="21"/>
        </w:rPr>
        <w:t>Management</w:t>
      </w:r>
      <w:r>
        <w:rPr>
          <w:spacing w:val="17"/>
          <w:sz w:val="21"/>
        </w:rPr>
        <w:t xml:space="preserve"> </w:t>
      </w:r>
      <w:r>
        <w:rPr>
          <w:sz w:val="21"/>
        </w:rPr>
        <w:t>of</w:t>
      </w:r>
      <w:r>
        <w:rPr>
          <w:spacing w:val="18"/>
          <w:sz w:val="21"/>
        </w:rPr>
        <w:t xml:space="preserve"> </w:t>
      </w:r>
      <w:r>
        <w:rPr>
          <w:sz w:val="21"/>
        </w:rPr>
        <w:t>the</w:t>
      </w:r>
      <w:r>
        <w:rPr>
          <w:spacing w:val="19"/>
          <w:sz w:val="21"/>
        </w:rPr>
        <w:t xml:space="preserve"> </w:t>
      </w:r>
      <w:r>
        <w:rPr>
          <w:sz w:val="21"/>
        </w:rPr>
        <w:t>IALA</w:t>
      </w:r>
      <w:r>
        <w:rPr>
          <w:spacing w:val="19"/>
          <w:sz w:val="21"/>
        </w:rPr>
        <w:t xml:space="preserve"> </w:t>
      </w:r>
      <w:r>
        <w:rPr>
          <w:sz w:val="21"/>
        </w:rPr>
        <w:t>Domains</w:t>
      </w:r>
      <w:r>
        <w:rPr>
          <w:spacing w:val="18"/>
          <w:sz w:val="21"/>
        </w:rPr>
        <w:t xml:space="preserve"> </w:t>
      </w:r>
      <w:r>
        <w:rPr>
          <w:sz w:val="21"/>
        </w:rPr>
        <w:t>under</w:t>
      </w:r>
      <w:r>
        <w:rPr>
          <w:spacing w:val="18"/>
          <w:sz w:val="21"/>
        </w:rPr>
        <w:t xml:space="preserve"> </w:t>
      </w:r>
      <w:r>
        <w:rPr>
          <w:sz w:val="21"/>
        </w:rPr>
        <w:t>the</w:t>
      </w:r>
      <w:r>
        <w:rPr>
          <w:spacing w:val="19"/>
          <w:sz w:val="21"/>
        </w:rPr>
        <w:t xml:space="preserve"> </w:t>
      </w:r>
      <w:r>
        <w:rPr>
          <w:sz w:val="21"/>
        </w:rPr>
        <w:t>IHO</w:t>
      </w:r>
      <w:r>
        <w:rPr>
          <w:spacing w:val="19"/>
          <w:sz w:val="21"/>
        </w:rPr>
        <w:t xml:space="preserve"> </w:t>
      </w:r>
      <w:r>
        <w:rPr>
          <w:sz w:val="21"/>
        </w:rPr>
        <w:t>GI</w:t>
      </w:r>
      <w:r>
        <w:rPr>
          <w:spacing w:val="17"/>
          <w:sz w:val="21"/>
        </w:rPr>
        <w:t xml:space="preserve"> </w:t>
      </w:r>
      <w:r>
        <w:rPr>
          <w:spacing w:val="-2"/>
          <w:sz w:val="21"/>
        </w:rPr>
        <w:t>Registry</w:t>
      </w:r>
    </w:p>
    <w:p w14:paraId="6E9D104E" w14:textId="77777777" w:rsidR="00E234C1" w:rsidRDefault="00E234C1" w:rsidP="00E234C1">
      <w:pPr>
        <w:pStyle w:val="ListParagraph"/>
        <w:numPr>
          <w:ilvl w:val="0"/>
          <w:numId w:val="32"/>
        </w:numPr>
        <w:tabs>
          <w:tab w:val="left" w:pos="1053"/>
        </w:tabs>
        <w:spacing w:before="131"/>
        <w:rPr>
          <w:sz w:val="21"/>
        </w:rPr>
      </w:pPr>
      <w:r>
        <w:rPr>
          <w:sz w:val="21"/>
        </w:rPr>
        <w:t>IALA</w:t>
      </w:r>
      <w:r>
        <w:rPr>
          <w:spacing w:val="20"/>
          <w:sz w:val="21"/>
        </w:rPr>
        <w:t xml:space="preserve"> </w:t>
      </w:r>
      <w:r>
        <w:rPr>
          <w:sz w:val="21"/>
        </w:rPr>
        <w:t>Guideline</w:t>
      </w:r>
      <w:r>
        <w:rPr>
          <w:spacing w:val="21"/>
          <w:sz w:val="21"/>
        </w:rPr>
        <w:t xml:space="preserve"> </w:t>
      </w:r>
      <w:r>
        <w:rPr>
          <w:sz w:val="21"/>
        </w:rPr>
        <w:t>1088</w:t>
      </w:r>
      <w:r>
        <w:rPr>
          <w:spacing w:val="20"/>
          <w:sz w:val="21"/>
        </w:rPr>
        <w:t xml:space="preserve"> </w:t>
      </w:r>
      <w:r>
        <w:rPr>
          <w:sz w:val="21"/>
        </w:rPr>
        <w:t>on</w:t>
      </w:r>
      <w:r>
        <w:rPr>
          <w:spacing w:val="21"/>
          <w:sz w:val="21"/>
        </w:rPr>
        <w:t xml:space="preserve"> </w:t>
      </w:r>
      <w:r>
        <w:rPr>
          <w:sz w:val="21"/>
        </w:rPr>
        <w:t>an</w:t>
      </w:r>
      <w:r>
        <w:rPr>
          <w:spacing w:val="21"/>
          <w:sz w:val="21"/>
        </w:rPr>
        <w:t xml:space="preserve"> </w:t>
      </w:r>
      <w:r>
        <w:rPr>
          <w:sz w:val="21"/>
        </w:rPr>
        <w:t>Introduction</w:t>
      </w:r>
      <w:r>
        <w:rPr>
          <w:spacing w:val="20"/>
          <w:sz w:val="21"/>
        </w:rPr>
        <w:t xml:space="preserve"> </w:t>
      </w:r>
      <w:r>
        <w:rPr>
          <w:sz w:val="21"/>
        </w:rPr>
        <w:t>to</w:t>
      </w:r>
      <w:r>
        <w:rPr>
          <w:spacing w:val="21"/>
          <w:sz w:val="21"/>
        </w:rPr>
        <w:t xml:space="preserve"> </w:t>
      </w:r>
      <w:r>
        <w:rPr>
          <w:sz w:val="21"/>
        </w:rPr>
        <w:t>Preparing</w:t>
      </w:r>
      <w:r>
        <w:rPr>
          <w:spacing w:val="20"/>
          <w:sz w:val="21"/>
        </w:rPr>
        <w:t xml:space="preserve"> </w:t>
      </w:r>
      <w:r>
        <w:rPr>
          <w:sz w:val="21"/>
        </w:rPr>
        <w:t>S-100</w:t>
      </w:r>
      <w:r>
        <w:rPr>
          <w:spacing w:val="21"/>
          <w:sz w:val="21"/>
        </w:rPr>
        <w:t xml:space="preserve"> </w:t>
      </w:r>
      <w:r>
        <w:rPr>
          <w:sz w:val="21"/>
        </w:rPr>
        <w:t>Product</w:t>
      </w:r>
      <w:r>
        <w:rPr>
          <w:spacing w:val="19"/>
          <w:sz w:val="21"/>
        </w:rPr>
        <w:t xml:space="preserve"> </w:t>
      </w:r>
      <w:r>
        <w:rPr>
          <w:spacing w:val="-2"/>
          <w:sz w:val="21"/>
        </w:rPr>
        <w:t>Specifications</w:t>
      </w:r>
    </w:p>
    <w:p w14:paraId="69E18ABD" w14:textId="1A878470" w:rsidR="004255AF" w:rsidRDefault="00E234C1" w:rsidP="00E234C1">
      <w:pPr>
        <w:pStyle w:val="BodyText"/>
        <w:spacing w:before="2" w:line="237" w:lineRule="auto"/>
        <w:ind w:left="666" w:right="634"/>
        <w:rPr>
          <w:spacing w:val="-2"/>
        </w:rPr>
      </w:pPr>
      <w:r>
        <w:rPr>
          <w:sz w:val="21"/>
        </w:rPr>
        <w:t>IALA</w:t>
      </w:r>
      <w:r>
        <w:rPr>
          <w:spacing w:val="28"/>
          <w:sz w:val="21"/>
        </w:rPr>
        <w:t xml:space="preserve"> </w:t>
      </w:r>
      <w:r>
        <w:rPr>
          <w:sz w:val="21"/>
        </w:rPr>
        <w:t>Guideline</w:t>
      </w:r>
      <w:r>
        <w:rPr>
          <w:spacing w:val="28"/>
          <w:sz w:val="21"/>
        </w:rPr>
        <w:t xml:space="preserve"> </w:t>
      </w:r>
      <w:r>
        <w:rPr>
          <w:sz w:val="21"/>
        </w:rPr>
        <w:t>1096</w:t>
      </w:r>
      <w:r>
        <w:rPr>
          <w:spacing w:val="28"/>
          <w:sz w:val="21"/>
        </w:rPr>
        <w:t xml:space="preserve"> </w:t>
      </w:r>
      <w:r>
        <w:rPr>
          <w:sz w:val="21"/>
        </w:rPr>
        <w:t>on</w:t>
      </w:r>
      <w:r>
        <w:rPr>
          <w:spacing w:val="28"/>
          <w:sz w:val="21"/>
        </w:rPr>
        <w:t xml:space="preserve"> </w:t>
      </w:r>
      <w:r>
        <w:rPr>
          <w:sz w:val="21"/>
        </w:rPr>
        <w:t>Anticipated</w:t>
      </w:r>
      <w:r>
        <w:rPr>
          <w:spacing w:val="28"/>
          <w:sz w:val="21"/>
        </w:rPr>
        <w:t xml:space="preserve"> </w:t>
      </w:r>
      <w:r>
        <w:rPr>
          <w:sz w:val="21"/>
        </w:rPr>
        <w:t>User</w:t>
      </w:r>
      <w:r>
        <w:rPr>
          <w:spacing w:val="27"/>
          <w:sz w:val="21"/>
        </w:rPr>
        <w:t xml:space="preserve"> </w:t>
      </w:r>
      <w:r>
        <w:rPr>
          <w:sz w:val="21"/>
        </w:rPr>
        <w:t>e-Navigation</w:t>
      </w:r>
      <w:r>
        <w:rPr>
          <w:spacing w:val="28"/>
          <w:sz w:val="21"/>
        </w:rPr>
        <w:t xml:space="preserve"> </w:t>
      </w:r>
      <w:r>
        <w:rPr>
          <w:sz w:val="21"/>
        </w:rPr>
        <w:t>Requirements</w:t>
      </w:r>
      <w:r>
        <w:rPr>
          <w:spacing w:val="27"/>
          <w:sz w:val="21"/>
        </w:rPr>
        <w:t xml:space="preserve"> </w:t>
      </w:r>
      <w:r>
        <w:rPr>
          <w:sz w:val="21"/>
        </w:rPr>
        <w:t>from</w:t>
      </w:r>
      <w:r>
        <w:rPr>
          <w:spacing w:val="30"/>
          <w:sz w:val="21"/>
        </w:rPr>
        <w:t xml:space="preserve"> </w:t>
      </w:r>
      <w:r>
        <w:rPr>
          <w:sz w:val="21"/>
        </w:rPr>
        <w:t>Berth</w:t>
      </w:r>
      <w:r>
        <w:rPr>
          <w:spacing w:val="28"/>
          <w:sz w:val="21"/>
        </w:rPr>
        <w:t xml:space="preserve"> </w:t>
      </w:r>
      <w:r>
        <w:rPr>
          <w:sz w:val="21"/>
        </w:rPr>
        <w:t>to</w:t>
      </w:r>
      <w:r>
        <w:rPr>
          <w:spacing w:val="28"/>
          <w:sz w:val="21"/>
        </w:rPr>
        <w:t xml:space="preserve"> </w:t>
      </w:r>
      <w:r>
        <w:rPr>
          <w:sz w:val="21"/>
        </w:rPr>
        <w:t>Berth,</w:t>
      </w:r>
      <w:r>
        <w:rPr>
          <w:spacing w:val="27"/>
          <w:sz w:val="21"/>
        </w:rPr>
        <w:t xml:space="preserve"> </w:t>
      </w:r>
      <w:r>
        <w:rPr>
          <w:sz w:val="21"/>
        </w:rPr>
        <w:t>for</w:t>
      </w:r>
      <w:r>
        <w:rPr>
          <w:spacing w:val="27"/>
          <w:sz w:val="21"/>
        </w:rPr>
        <w:t xml:space="preserve"> </w:t>
      </w:r>
      <w:r>
        <w:rPr>
          <w:sz w:val="21"/>
        </w:rPr>
        <w:t xml:space="preserve">AtoN </w:t>
      </w:r>
      <w:r>
        <w:rPr>
          <w:spacing w:val="-2"/>
          <w:sz w:val="21"/>
        </w:rPr>
        <w:t>Authorities</w:t>
      </w:r>
    </w:p>
    <w:p w14:paraId="27863436" w14:textId="77777777" w:rsidR="004255AF" w:rsidRDefault="004255AF" w:rsidP="00F12047">
      <w:pPr>
        <w:pStyle w:val="BodyText"/>
        <w:spacing w:before="2" w:line="237" w:lineRule="auto"/>
        <w:ind w:left="666" w:right="634"/>
        <w:rPr>
          <w:spacing w:val="-2"/>
        </w:rPr>
      </w:pPr>
    </w:p>
    <w:p w14:paraId="7782D7DC" w14:textId="77777777" w:rsidR="009F0445" w:rsidRDefault="009F0445" w:rsidP="00F12047">
      <w:pPr>
        <w:pStyle w:val="BodyText"/>
        <w:spacing w:before="2" w:line="237" w:lineRule="auto"/>
        <w:ind w:left="666" w:right="634"/>
        <w:rPr>
          <w:spacing w:val="-2"/>
        </w:rPr>
      </w:pPr>
    </w:p>
    <w:p w14:paraId="2B451563" w14:textId="5AB602F2" w:rsidR="009F0445" w:rsidRDefault="009F0445" w:rsidP="00F12047">
      <w:pPr>
        <w:pStyle w:val="BodyText"/>
        <w:spacing w:before="2" w:line="237" w:lineRule="auto"/>
        <w:ind w:left="666" w:right="634"/>
        <w:rPr>
          <w:spacing w:val="-2"/>
        </w:rPr>
      </w:pPr>
    </w:p>
    <w:p w14:paraId="0D54B1F2" w14:textId="414085F2" w:rsidR="009F0445" w:rsidRPr="00F12047" w:rsidRDefault="009F0445" w:rsidP="00F12047">
      <w:pPr>
        <w:pStyle w:val="BodyText"/>
        <w:spacing w:before="2" w:line="237" w:lineRule="auto"/>
        <w:ind w:left="666" w:right="634"/>
        <w:rPr>
          <w:spacing w:val="-2"/>
        </w:rPr>
        <w:sectPr w:rsidR="009F0445" w:rsidRPr="00F12047">
          <w:pgSz w:w="11910" w:h="16840"/>
          <w:pgMar w:top="1040" w:right="240" w:bottom="1520" w:left="240" w:header="0" w:footer="1329" w:gutter="0"/>
          <w:cols w:space="720"/>
        </w:sectPr>
      </w:pPr>
    </w:p>
    <w:p w14:paraId="1279E625" w14:textId="77777777" w:rsidR="00071FE9" w:rsidRDefault="00071FE9">
      <w:bookmarkStart w:id="39" w:name="1.3._Teaching_modules"/>
      <w:bookmarkStart w:id="40" w:name="_bookmark4"/>
      <w:bookmarkEnd w:id="39"/>
      <w:bookmarkEnd w:id="40"/>
    </w:p>
    <w:p w14:paraId="75B43A92" w14:textId="77777777" w:rsidR="00313E8A" w:rsidRDefault="00313E8A" w:rsidP="00233E34">
      <w:pPr>
        <w:pStyle w:val="Heading2"/>
        <w:rPr>
          <w:color w:val="009FDF"/>
        </w:rPr>
      </w:pPr>
    </w:p>
    <w:p w14:paraId="12542FB7" w14:textId="05DEBB58" w:rsidR="00FE7BB8" w:rsidRPr="00233E34" w:rsidRDefault="00C45F56" w:rsidP="00233E34">
      <w:pPr>
        <w:pStyle w:val="Heading2"/>
        <w:rPr>
          <w:color w:val="009FDF"/>
        </w:rPr>
      </w:pPr>
      <w:r w:rsidRPr="00233E34">
        <w:rPr>
          <w:color w:val="009FDF"/>
        </w:rPr>
        <w:t>PART 2 - TEACHING MODULES</w:t>
      </w:r>
    </w:p>
    <w:p w14:paraId="089DD904" w14:textId="77777777" w:rsidR="00FE7BB8" w:rsidRDefault="00FE7BB8"/>
    <w:p w14:paraId="26553F68" w14:textId="0B462914" w:rsidR="00FE7BB8" w:rsidRPr="005545A5" w:rsidRDefault="00313E8A" w:rsidP="005545A5">
      <w:pPr>
        <w:pStyle w:val="Heading2"/>
        <w:jc w:val="left"/>
        <w:rPr>
          <w:color w:val="009FDF"/>
          <w:sz w:val="31"/>
          <w:szCs w:val="31"/>
          <w:u w:val="single" w:color="009FDF"/>
        </w:rPr>
      </w:pPr>
      <w:r w:rsidRPr="005545A5">
        <w:rPr>
          <w:color w:val="009FDF"/>
          <w:sz w:val="31"/>
          <w:szCs w:val="31"/>
          <w:u w:val="single" w:color="009FDF"/>
        </w:rPr>
        <w:t>MODULE 1</w:t>
      </w:r>
      <w:r w:rsidRPr="005545A5">
        <w:rPr>
          <w:color w:val="009FDF"/>
          <w:sz w:val="31"/>
          <w:szCs w:val="31"/>
          <w:u w:val="single" w:color="009FDF"/>
        </w:rPr>
        <w:tab/>
        <w:t>THE BACKGROUND TO e-NAVIGATION</w:t>
      </w:r>
    </w:p>
    <w:p w14:paraId="20088B03" w14:textId="3BF59EE8" w:rsidR="00FE7BB8" w:rsidRPr="00C5207A" w:rsidRDefault="00D035C3" w:rsidP="00C5207A">
      <w:pPr>
        <w:pStyle w:val="Heading3"/>
        <w:numPr>
          <w:ilvl w:val="0"/>
          <w:numId w:val="33"/>
        </w:numPr>
        <w:tabs>
          <w:tab w:val="left" w:pos="1091"/>
        </w:tabs>
        <w:spacing w:before="44"/>
        <w:rPr>
          <w:color w:val="00AFAA"/>
          <w:spacing w:val="-2"/>
        </w:rPr>
      </w:pPr>
      <w:r w:rsidRPr="005E6A86">
        <w:rPr>
          <w:noProof/>
          <w:color w:val="00AFAA"/>
          <w:spacing w:val="-2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653FC670" wp14:editId="61AC98D3">
                <wp:simplePos x="0" y="0"/>
                <wp:positionH relativeFrom="page">
                  <wp:posOffset>1195197</wp:posOffset>
                </wp:positionH>
                <wp:positionV relativeFrom="paragraph">
                  <wp:posOffset>279679</wp:posOffset>
                </wp:positionV>
                <wp:extent cx="935990" cy="12700"/>
                <wp:effectExtent l="0" t="0" r="0" b="0"/>
                <wp:wrapTopAndBottom/>
                <wp:docPr id="417594154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59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5990" h="12700">
                              <a:moveTo>
                                <a:pt x="9357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35736" y="12192"/>
                              </a:lnTo>
                              <a:lnTo>
                                <a:pt x="935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9EFA2" id="Graphic 19" o:spid="_x0000_s1026" style="position:absolute;margin-left:94.1pt;margin-top:22pt;width:73.7pt;height:1pt;z-index:-251670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59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" path="m935736,l,,,12192r935736,l935736,xe" fillcolor="#00558c" stroked="f">
                <v:path arrowok="t"/>
                <w10:wrap type="topAndBottom" anchorx="page"/>
              </v:shape>
            </w:pict>
          </mc:Fallback>
        </mc:AlternateContent>
      </w:r>
      <w:r w:rsidR="005D3EBB">
        <w:rPr>
          <w:color w:val="00AFAA"/>
          <w:spacing w:val="-2"/>
        </w:rPr>
        <w:t>SCOPE</w:t>
      </w:r>
    </w:p>
    <w:p w14:paraId="71F2122B" w14:textId="6BDF5779" w:rsidR="00D035C3" w:rsidRDefault="00C5207A">
      <w:pPr>
        <w:rPr>
          <w:spacing w:val="-2"/>
        </w:rPr>
      </w:pPr>
      <w:r>
        <w:t>This</w:t>
      </w:r>
      <w:r>
        <w:rPr>
          <w:spacing w:val="22"/>
        </w:rPr>
        <w:t xml:space="preserve"> </w:t>
      </w:r>
      <w:r>
        <w:t>module</w:t>
      </w:r>
      <w:r>
        <w:rPr>
          <w:spacing w:val="24"/>
        </w:rPr>
        <w:t xml:space="preserve"> </w:t>
      </w:r>
      <w:r>
        <w:t>describes</w:t>
      </w:r>
      <w:r>
        <w:rPr>
          <w:spacing w:val="22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inception,</w:t>
      </w:r>
      <w:r>
        <w:rPr>
          <w:spacing w:val="22"/>
        </w:rPr>
        <w:t xml:space="preserve"> </w:t>
      </w:r>
      <w:r>
        <w:t>adoption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development</w:t>
      </w:r>
      <w:r>
        <w:rPr>
          <w:spacing w:val="2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e-navigation</w:t>
      </w:r>
      <w:r>
        <w:rPr>
          <w:spacing w:val="23"/>
        </w:rPr>
        <w:t xml:space="preserve"> </w:t>
      </w:r>
      <w:r>
        <w:rPr>
          <w:spacing w:val="-2"/>
        </w:rPr>
        <w:t>concept.</w:t>
      </w:r>
    </w:p>
    <w:p w14:paraId="1CDDBB89" w14:textId="0625D88D" w:rsidR="00A95191" w:rsidRPr="00A95191" w:rsidRDefault="00A95191" w:rsidP="00A95191">
      <w:pPr>
        <w:pStyle w:val="Heading3"/>
        <w:numPr>
          <w:ilvl w:val="0"/>
          <w:numId w:val="33"/>
        </w:numPr>
        <w:tabs>
          <w:tab w:val="left" w:pos="1091"/>
        </w:tabs>
        <w:spacing w:before="44"/>
        <w:rPr>
          <w:color w:val="00AFAA"/>
          <w:spacing w:val="-2"/>
        </w:rPr>
      </w:pPr>
      <w:bookmarkStart w:id="41" w:name="_TOC_250011"/>
      <w:r>
        <w:rPr>
          <w:b w:val="0"/>
          <w:noProof/>
          <w:sz w:val="7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136777CA" wp14:editId="356FBC55">
                <wp:simplePos x="0" y="0"/>
                <wp:positionH relativeFrom="page">
                  <wp:posOffset>1196340</wp:posOffset>
                </wp:positionH>
                <wp:positionV relativeFrom="paragraph">
                  <wp:posOffset>285750</wp:posOffset>
                </wp:positionV>
                <wp:extent cx="917575" cy="12700"/>
                <wp:effectExtent l="0" t="0" r="0" b="0"/>
                <wp:wrapTopAndBottom/>
                <wp:docPr id="2018867715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75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7575" h="12700">
                              <a:moveTo>
                                <a:pt x="917448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917448" y="12191"/>
                              </a:lnTo>
                              <a:lnTo>
                                <a:pt x="917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1F3054" id="Graphic 33" o:spid="_x0000_s1026" style="position:absolute;margin-left:94.2pt;margin-top:22.5pt;width:72.25pt;height:1pt;z-index:-25166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75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" path="m917448,l,,,12191r917448,l917448,xe" fillcolor="#00558c" stroked="f">
                <v:path arrowok="t"/>
                <w10:wrap type="topAndBottom" anchorx="page"/>
              </v:shape>
            </w:pict>
          </mc:Fallback>
        </mc:AlternateContent>
      </w:r>
      <w:r w:rsidRPr="00A95191">
        <w:rPr>
          <w:color w:val="00AFAA"/>
          <w:spacing w:val="-2"/>
        </w:rPr>
        <w:t xml:space="preserve">LEARNING </w:t>
      </w:r>
      <w:bookmarkEnd w:id="41"/>
      <w:r>
        <w:rPr>
          <w:color w:val="00AFAA"/>
          <w:spacing w:val="-2"/>
        </w:rPr>
        <w:t>OBJECTIVES</w:t>
      </w:r>
    </w:p>
    <w:p w14:paraId="49E5E3F8" w14:textId="77777777" w:rsidR="00A95191" w:rsidRDefault="00A95191" w:rsidP="00A95191">
      <w:pPr>
        <w:pStyle w:val="BodyText"/>
        <w:spacing w:before="126"/>
      </w:pPr>
      <w:r>
        <w:t>To</w:t>
      </w:r>
      <w:r w:rsidRPr="00A95191">
        <w:t xml:space="preserve"> </w:t>
      </w:r>
      <w:r>
        <w:t>gain</w:t>
      </w:r>
      <w:r w:rsidRPr="00A95191">
        <w:t xml:space="preserve"> </w:t>
      </w:r>
      <w:r>
        <w:t>a</w:t>
      </w:r>
      <w:r w:rsidRPr="00A95191">
        <w:t xml:space="preserve"> satisfactory </w:t>
      </w:r>
      <w:r>
        <w:t>(Level</w:t>
      </w:r>
      <w:r w:rsidRPr="00A95191">
        <w:t xml:space="preserve"> </w:t>
      </w:r>
      <w:r>
        <w:t>2)</w:t>
      </w:r>
      <w:r w:rsidRPr="00A95191">
        <w:t xml:space="preserve"> </w:t>
      </w:r>
      <w:r>
        <w:t>understanding</w:t>
      </w:r>
      <w:r w:rsidRPr="00A95191">
        <w:t xml:space="preserve"> </w:t>
      </w:r>
      <w:r>
        <w:t>of</w:t>
      </w:r>
      <w:r w:rsidRPr="00A95191">
        <w:t xml:space="preserve"> </w:t>
      </w:r>
      <w:r>
        <w:t>the</w:t>
      </w:r>
      <w:r w:rsidRPr="00A95191">
        <w:t xml:space="preserve"> </w:t>
      </w:r>
      <w:r>
        <w:t>definition</w:t>
      </w:r>
      <w:r w:rsidRPr="00A95191">
        <w:t xml:space="preserve"> </w:t>
      </w:r>
      <w:r>
        <w:t>and</w:t>
      </w:r>
      <w:r w:rsidRPr="00A95191">
        <w:t xml:space="preserve"> </w:t>
      </w:r>
      <w:r>
        <w:t>principles</w:t>
      </w:r>
      <w:r w:rsidRPr="00A95191">
        <w:t xml:space="preserve"> </w:t>
      </w:r>
      <w:r>
        <w:t>of</w:t>
      </w:r>
      <w:r w:rsidRPr="00A95191">
        <w:t xml:space="preserve"> </w:t>
      </w:r>
      <w:r>
        <w:t>the</w:t>
      </w:r>
      <w:r w:rsidRPr="00A95191">
        <w:t xml:space="preserve"> </w:t>
      </w:r>
      <w:r>
        <w:t>e-navigation</w:t>
      </w:r>
      <w:r w:rsidRPr="00A95191">
        <w:t xml:space="preserve"> </w:t>
      </w:r>
      <w:r>
        <w:t>concept</w:t>
      </w:r>
      <w:r w:rsidRPr="00A95191">
        <w:t xml:space="preserve"> </w:t>
      </w:r>
      <w:r>
        <w:t>and</w:t>
      </w:r>
      <w:r w:rsidRPr="00A95191">
        <w:t xml:space="preserve"> </w:t>
      </w:r>
      <w:r>
        <w:t>its</w:t>
      </w:r>
      <w:r w:rsidRPr="00A95191">
        <w:t xml:space="preserve"> development.</w:t>
      </w:r>
    </w:p>
    <w:p w14:paraId="51594375" w14:textId="565AD181" w:rsidR="00A02869" w:rsidRPr="00A95191" w:rsidRDefault="00A02869" w:rsidP="00A02869">
      <w:pPr>
        <w:pStyle w:val="Heading3"/>
        <w:numPr>
          <w:ilvl w:val="0"/>
          <w:numId w:val="33"/>
        </w:numPr>
        <w:tabs>
          <w:tab w:val="left" w:pos="1091"/>
        </w:tabs>
        <w:spacing w:before="44"/>
        <w:rPr>
          <w:color w:val="00AFAA"/>
          <w:spacing w:val="-2"/>
        </w:rPr>
      </w:pPr>
      <w:r w:rsidRPr="00A02869">
        <w:rPr>
          <w:color w:val="00AFAA"/>
          <w:spacing w:val="-2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687DBD89" wp14:editId="1A98CF04">
                <wp:simplePos x="0" y="0"/>
                <wp:positionH relativeFrom="page">
                  <wp:posOffset>1196340</wp:posOffset>
                </wp:positionH>
                <wp:positionV relativeFrom="paragraph">
                  <wp:posOffset>285750</wp:posOffset>
                </wp:positionV>
                <wp:extent cx="917575" cy="12700"/>
                <wp:effectExtent l="0" t="0" r="0" b="0"/>
                <wp:wrapTopAndBottom/>
                <wp:docPr id="210033490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75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7575" h="12700">
                              <a:moveTo>
                                <a:pt x="917448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917448" y="12191"/>
                              </a:lnTo>
                              <a:lnTo>
                                <a:pt x="917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6B1C6C" id="Graphic 33" o:spid="_x0000_s1026" style="position:absolute;margin-left:94.2pt;margin-top:22.5pt;width:72.25pt;height:1pt;z-index:-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75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" path="m917448,l,,,12191r917448,l917448,xe" fillcolor="#00558c" stroked="f">
                <v:path arrowok="t"/>
                <w10:wrap type="topAndBottom" anchorx="page"/>
              </v:shape>
            </w:pict>
          </mc:Fallback>
        </mc:AlternateContent>
      </w:r>
      <w:bookmarkStart w:id="42" w:name="_TOC_250010"/>
      <w:r w:rsidR="00CE5863" w:rsidRPr="00CE5863">
        <w:rPr>
          <w:color w:val="00AFAA"/>
        </w:rPr>
        <w:t xml:space="preserve"> </w:t>
      </w:r>
      <w:r w:rsidR="00CE5863">
        <w:rPr>
          <w:color w:val="00AFAA"/>
        </w:rPr>
        <w:t>DETAILED</w:t>
      </w:r>
      <w:r w:rsidR="00CE5863">
        <w:rPr>
          <w:color w:val="00AFAA"/>
          <w:spacing w:val="-7"/>
        </w:rPr>
        <w:t xml:space="preserve"> </w:t>
      </w:r>
      <w:r w:rsidR="00CE5863">
        <w:rPr>
          <w:color w:val="00AFAA"/>
        </w:rPr>
        <w:t>TEACHING</w:t>
      </w:r>
      <w:r w:rsidR="00CE5863">
        <w:rPr>
          <w:color w:val="00AFAA"/>
          <w:spacing w:val="-5"/>
        </w:rPr>
        <w:t xml:space="preserve"> </w:t>
      </w:r>
      <w:r w:rsidR="00CE5863">
        <w:rPr>
          <w:color w:val="00AFAA"/>
        </w:rPr>
        <w:t>SYLLABUS</w:t>
      </w:r>
      <w:r w:rsidR="00CE5863">
        <w:rPr>
          <w:color w:val="00AFAA"/>
          <w:spacing w:val="-6"/>
        </w:rPr>
        <w:t xml:space="preserve"> </w:t>
      </w:r>
      <w:r w:rsidR="00CE5863">
        <w:rPr>
          <w:color w:val="00AFAA"/>
        </w:rPr>
        <w:t>FOR</w:t>
      </w:r>
      <w:r w:rsidR="00CE5863">
        <w:rPr>
          <w:color w:val="00AFAA"/>
          <w:spacing w:val="-6"/>
        </w:rPr>
        <w:t xml:space="preserve"> </w:t>
      </w:r>
      <w:r w:rsidR="00CE5863">
        <w:rPr>
          <w:color w:val="00AFAA"/>
        </w:rPr>
        <w:t>MODULE</w:t>
      </w:r>
      <w:r w:rsidR="00CE5863">
        <w:rPr>
          <w:color w:val="00AFAA"/>
          <w:spacing w:val="-6"/>
        </w:rPr>
        <w:t xml:space="preserve"> </w:t>
      </w:r>
      <w:r w:rsidR="00CE5863">
        <w:rPr>
          <w:color w:val="00AFAA"/>
        </w:rPr>
        <w:t>1</w:t>
      </w:r>
      <w:r w:rsidR="00CE5863">
        <w:rPr>
          <w:color w:val="00AFAA"/>
          <w:spacing w:val="-6"/>
        </w:rPr>
        <w:t xml:space="preserve"> </w:t>
      </w:r>
      <w:r w:rsidR="00CE5863">
        <w:rPr>
          <w:color w:val="00AFAA"/>
        </w:rPr>
        <w:t>-</w:t>
      </w:r>
      <w:r w:rsidR="00CE5863">
        <w:rPr>
          <w:color w:val="00AFAA"/>
          <w:spacing w:val="-6"/>
        </w:rPr>
        <w:t xml:space="preserve"> </w:t>
      </w:r>
      <w:r w:rsidR="00CE5863">
        <w:rPr>
          <w:color w:val="00AFAA"/>
        </w:rPr>
        <w:t>THE</w:t>
      </w:r>
      <w:r w:rsidR="00CE5863">
        <w:rPr>
          <w:color w:val="00AFAA"/>
          <w:spacing w:val="-6"/>
        </w:rPr>
        <w:t xml:space="preserve"> </w:t>
      </w:r>
      <w:r w:rsidR="00CE5863">
        <w:rPr>
          <w:color w:val="00AFAA"/>
        </w:rPr>
        <w:t>BACKGROUND</w:t>
      </w:r>
      <w:r w:rsidR="00CE5863">
        <w:rPr>
          <w:color w:val="00AFAA"/>
          <w:spacing w:val="-7"/>
        </w:rPr>
        <w:t xml:space="preserve"> </w:t>
      </w:r>
      <w:r w:rsidR="00CE5863">
        <w:rPr>
          <w:color w:val="00AFAA"/>
        </w:rPr>
        <w:t>TO</w:t>
      </w:r>
      <w:r w:rsidR="00CE5863">
        <w:rPr>
          <w:color w:val="00AFAA"/>
          <w:spacing w:val="-6"/>
        </w:rPr>
        <w:t xml:space="preserve"> </w:t>
      </w:r>
      <w:r w:rsidR="00CE5863">
        <w:rPr>
          <w:color w:val="00AFAA"/>
        </w:rPr>
        <w:t>e-</w:t>
      </w:r>
      <w:bookmarkEnd w:id="42"/>
      <w:r w:rsidR="00CE5863">
        <w:rPr>
          <w:color w:val="00AFAA"/>
          <w:spacing w:val="-2"/>
        </w:rPr>
        <w:t>NAVIGATION</w:t>
      </w:r>
    </w:p>
    <w:p w14:paraId="7C893B58" w14:textId="77777777" w:rsidR="003E66C1" w:rsidRDefault="003E66C1" w:rsidP="003E66C1">
      <w:pPr>
        <w:pStyle w:val="Heading4"/>
        <w:tabs>
          <w:tab w:val="left" w:pos="1137"/>
        </w:tabs>
        <w:rPr>
          <w:u w:val="none"/>
        </w:rPr>
      </w:pPr>
      <w:r>
        <w:rPr>
          <w:color w:val="575756"/>
          <w:u w:color="575756"/>
        </w:rPr>
        <w:t>Table</w:t>
      </w:r>
      <w:r>
        <w:rPr>
          <w:color w:val="575756"/>
          <w:spacing w:val="20"/>
          <w:u w:color="575756"/>
        </w:rPr>
        <w:t xml:space="preserve"> </w:t>
      </w:r>
      <w:r>
        <w:rPr>
          <w:color w:val="575756"/>
          <w:spacing w:val="-10"/>
          <w:u w:color="575756"/>
        </w:rPr>
        <w:t>2</w:t>
      </w:r>
      <w:r>
        <w:rPr>
          <w:color w:val="575756"/>
          <w:u w:val="none"/>
        </w:rPr>
        <w:tab/>
      </w:r>
      <w:r>
        <w:rPr>
          <w:color w:val="575756"/>
          <w:u w:color="575756"/>
        </w:rPr>
        <w:t>Detailed</w:t>
      </w:r>
      <w:r>
        <w:rPr>
          <w:color w:val="575756"/>
          <w:spacing w:val="22"/>
          <w:u w:color="575756"/>
        </w:rPr>
        <w:t xml:space="preserve"> </w:t>
      </w:r>
      <w:r>
        <w:rPr>
          <w:color w:val="575756"/>
          <w:u w:color="575756"/>
        </w:rPr>
        <w:t>Teaching</w:t>
      </w:r>
      <w:r>
        <w:rPr>
          <w:color w:val="575756"/>
          <w:spacing w:val="23"/>
          <w:u w:color="575756"/>
        </w:rPr>
        <w:t xml:space="preserve"> </w:t>
      </w:r>
      <w:r>
        <w:rPr>
          <w:color w:val="575756"/>
          <w:u w:color="575756"/>
        </w:rPr>
        <w:t>Syllabus</w:t>
      </w:r>
      <w:r>
        <w:rPr>
          <w:color w:val="575756"/>
          <w:spacing w:val="22"/>
          <w:u w:color="575756"/>
        </w:rPr>
        <w:t xml:space="preserve"> </w:t>
      </w:r>
      <w:r>
        <w:rPr>
          <w:color w:val="575756"/>
          <w:u w:color="575756"/>
        </w:rPr>
        <w:t>-</w:t>
      </w:r>
      <w:r>
        <w:rPr>
          <w:color w:val="575756"/>
          <w:spacing w:val="21"/>
          <w:u w:color="575756"/>
        </w:rPr>
        <w:t xml:space="preserve"> </w:t>
      </w:r>
      <w:r>
        <w:rPr>
          <w:color w:val="575756"/>
          <w:u w:color="575756"/>
        </w:rPr>
        <w:t>Module</w:t>
      </w:r>
      <w:r>
        <w:rPr>
          <w:color w:val="575756"/>
          <w:spacing w:val="23"/>
          <w:u w:color="575756"/>
        </w:rPr>
        <w:t xml:space="preserve"> </w:t>
      </w:r>
      <w:r>
        <w:rPr>
          <w:color w:val="575756"/>
          <w:spacing w:val="-10"/>
          <w:u w:color="575756"/>
        </w:rPr>
        <w:t>1</w:t>
      </w:r>
    </w:p>
    <w:p w14:paraId="37B69BCD" w14:textId="77777777" w:rsidR="003E66C1" w:rsidRDefault="003E66C1" w:rsidP="003E66C1">
      <w:pPr>
        <w:pStyle w:val="BodyText"/>
        <w:spacing w:before="2"/>
        <w:rPr>
          <w:b/>
          <w:i/>
          <w:sz w:val="20"/>
        </w:rPr>
      </w:pPr>
    </w:p>
    <w:tbl>
      <w:tblPr>
        <w:tblW w:w="14155" w:type="dxa"/>
        <w:tblInd w:w="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"/>
        <w:gridCol w:w="701"/>
        <w:gridCol w:w="845"/>
        <w:gridCol w:w="5842"/>
        <w:gridCol w:w="764"/>
        <w:gridCol w:w="1695"/>
        <w:gridCol w:w="3044"/>
        <w:gridCol w:w="678"/>
      </w:tblGrid>
      <w:tr w:rsidR="00D653C3" w14:paraId="1BC142F5" w14:textId="77777777" w:rsidTr="00222212">
        <w:trPr>
          <w:trHeight w:val="1516"/>
        </w:trPr>
        <w:tc>
          <w:tcPr>
            <w:tcW w:w="586" w:type="dxa"/>
            <w:textDirection w:val="btLr"/>
          </w:tcPr>
          <w:p w14:paraId="77520D22" w14:textId="77777777" w:rsidR="00D653C3" w:rsidRDefault="00D653C3" w:rsidP="005B04D0">
            <w:pPr>
              <w:pStyle w:val="TableParagraph"/>
              <w:spacing w:before="179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Module</w:t>
            </w:r>
          </w:p>
        </w:tc>
        <w:tc>
          <w:tcPr>
            <w:tcW w:w="701" w:type="dxa"/>
            <w:textDirection w:val="btLr"/>
          </w:tcPr>
          <w:p w14:paraId="21CEB71B" w14:textId="77777777" w:rsidR="00D653C3" w:rsidRDefault="00D653C3" w:rsidP="005B04D0">
            <w:pPr>
              <w:pStyle w:val="TableParagraph"/>
              <w:spacing w:before="4"/>
              <w:rPr>
                <w:b/>
                <w:i/>
                <w:sz w:val="19"/>
              </w:rPr>
            </w:pPr>
          </w:p>
          <w:p w14:paraId="12535410" w14:textId="77777777" w:rsidR="00D653C3" w:rsidRDefault="00D653C3" w:rsidP="005B04D0">
            <w:pPr>
              <w:pStyle w:val="TableParagraph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Element</w:t>
            </w:r>
          </w:p>
        </w:tc>
        <w:tc>
          <w:tcPr>
            <w:tcW w:w="845" w:type="dxa"/>
            <w:textDirection w:val="btLr"/>
          </w:tcPr>
          <w:p w14:paraId="21CCA7B5" w14:textId="77777777" w:rsidR="00D653C3" w:rsidRDefault="00D653C3" w:rsidP="005B04D0">
            <w:pPr>
              <w:pStyle w:val="TableParagraph"/>
              <w:spacing w:before="75"/>
              <w:rPr>
                <w:b/>
                <w:i/>
                <w:sz w:val="19"/>
              </w:rPr>
            </w:pPr>
          </w:p>
          <w:p w14:paraId="434A7F94" w14:textId="77777777" w:rsidR="00D653C3" w:rsidRDefault="00D653C3" w:rsidP="005B04D0">
            <w:pPr>
              <w:pStyle w:val="TableParagraph"/>
              <w:spacing w:before="1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z w:val="19"/>
              </w:rPr>
              <w:t>Sub-</w:t>
            </w:r>
            <w:r>
              <w:rPr>
                <w:b/>
                <w:color w:val="00AFAA"/>
                <w:spacing w:val="-2"/>
                <w:sz w:val="19"/>
              </w:rPr>
              <w:t>element</w:t>
            </w:r>
          </w:p>
        </w:tc>
        <w:tc>
          <w:tcPr>
            <w:tcW w:w="5842" w:type="dxa"/>
          </w:tcPr>
          <w:p w14:paraId="1C0D2CC8" w14:textId="77777777" w:rsidR="00D653C3" w:rsidRDefault="00D653C3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407BAA3B" w14:textId="77777777" w:rsidR="00D653C3" w:rsidRDefault="00D653C3" w:rsidP="005B04D0">
            <w:pPr>
              <w:pStyle w:val="TableParagraph"/>
              <w:spacing w:before="175"/>
              <w:rPr>
                <w:b/>
                <w:i/>
                <w:sz w:val="19"/>
              </w:rPr>
            </w:pPr>
          </w:p>
          <w:p w14:paraId="633E6E67" w14:textId="77777777" w:rsidR="00D653C3" w:rsidRDefault="00D653C3" w:rsidP="005B04D0">
            <w:pPr>
              <w:pStyle w:val="TableParagraph"/>
              <w:spacing w:before="1"/>
              <w:ind w:left="222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Subject</w:t>
            </w:r>
          </w:p>
        </w:tc>
        <w:tc>
          <w:tcPr>
            <w:tcW w:w="764" w:type="dxa"/>
            <w:textDirection w:val="btLr"/>
          </w:tcPr>
          <w:p w14:paraId="6D1E3E81" w14:textId="77777777" w:rsidR="00D653C3" w:rsidRDefault="00D653C3" w:rsidP="005B04D0">
            <w:pPr>
              <w:pStyle w:val="TableParagraph"/>
              <w:spacing w:before="144" w:line="254" w:lineRule="auto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 xml:space="preserve">Level of </w:t>
            </w:r>
            <w:r>
              <w:rPr>
                <w:b/>
                <w:color w:val="00AFAA"/>
                <w:spacing w:val="-2"/>
                <w:sz w:val="19"/>
              </w:rPr>
              <w:t>Competence</w:t>
            </w:r>
          </w:p>
        </w:tc>
        <w:tc>
          <w:tcPr>
            <w:tcW w:w="1695" w:type="dxa"/>
          </w:tcPr>
          <w:p w14:paraId="3C50D9F1" w14:textId="77777777" w:rsidR="00D653C3" w:rsidRDefault="00D653C3" w:rsidP="005B04D0">
            <w:pPr>
              <w:pStyle w:val="TableParagraph"/>
              <w:spacing w:before="167"/>
              <w:rPr>
                <w:b/>
                <w:i/>
                <w:sz w:val="19"/>
              </w:rPr>
            </w:pPr>
          </w:p>
          <w:p w14:paraId="04C5CECB" w14:textId="77777777" w:rsidR="00D653C3" w:rsidRDefault="00D653C3" w:rsidP="005B04D0">
            <w:pPr>
              <w:pStyle w:val="TableParagraph"/>
              <w:spacing w:line="252" w:lineRule="auto"/>
              <w:ind w:left="221" w:right="146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sz w:val="19"/>
              </w:rPr>
              <w:t xml:space="preserve">Recommended </w:t>
            </w:r>
            <w:r>
              <w:rPr>
                <w:b/>
                <w:color w:val="00AFAA"/>
                <w:w w:val="105"/>
                <w:sz w:val="19"/>
              </w:rPr>
              <w:t>training aids and exercises</w:t>
            </w:r>
          </w:p>
        </w:tc>
        <w:tc>
          <w:tcPr>
            <w:tcW w:w="3044" w:type="dxa"/>
          </w:tcPr>
          <w:p w14:paraId="339AE5DD" w14:textId="77777777" w:rsidR="00D653C3" w:rsidRDefault="00D653C3" w:rsidP="005B04D0">
            <w:pPr>
              <w:pStyle w:val="TableParagraph"/>
              <w:spacing w:before="42"/>
              <w:rPr>
                <w:b/>
                <w:i/>
                <w:sz w:val="19"/>
              </w:rPr>
            </w:pPr>
          </w:p>
          <w:p w14:paraId="587117E4" w14:textId="77777777" w:rsidR="00D653C3" w:rsidRDefault="00D653C3" w:rsidP="005B04D0">
            <w:pPr>
              <w:pStyle w:val="TableParagraph"/>
              <w:spacing w:before="1"/>
              <w:ind w:left="220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References</w:t>
            </w:r>
          </w:p>
          <w:p w14:paraId="05AE600C" w14:textId="77777777" w:rsidR="00D653C3" w:rsidRDefault="00D653C3" w:rsidP="005B04D0">
            <w:pPr>
              <w:pStyle w:val="TableParagraph"/>
              <w:spacing w:before="25"/>
              <w:rPr>
                <w:b/>
                <w:i/>
                <w:sz w:val="19"/>
              </w:rPr>
            </w:pPr>
          </w:p>
          <w:p w14:paraId="2AAC63F4" w14:textId="77777777" w:rsidR="00F96E5D" w:rsidRDefault="00D653C3" w:rsidP="005B04D0">
            <w:pPr>
              <w:pStyle w:val="TableParagraph"/>
              <w:spacing w:line="254" w:lineRule="auto"/>
              <w:ind w:left="220" w:right="686"/>
              <w:rPr>
                <w:b/>
                <w:color w:val="00AFAA"/>
                <w:w w:val="105"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Rec</w:t>
            </w:r>
            <w:r>
              <w:rPr>
                <w:b/>
                <w:color w:val="00AFAA"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color w:val="00AFAA"/>
                <w:w w:val="105"/>
                <w:sz w:val="19"/>
              </w:rPr>
              <w:t>=</w:t>
            </w:r>
            <w:r>
              <w:rPr>
                <w:b/>
                <w:color w:val="00AFAA"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color w:val="00AFAA"/>
                <w:w w:val="105"/>
                <w:sz w:val="19"/>
              </w:rPr>
              <w:t xml:space="preserve">Recommendation </w:t>
            </w:r>
          </w:p>
          <w:p w14:paraId="0DA75426" w14:textId="402D7348" w:rsidR="00D653C3" w:rsidRDefault="00F96E5D" w:rsidP="005B04D0">
            <w:pPr>
              <w:pStyle w:val="TableParagraph"/>
              <w:spacing w:line="254" w:lineRule="auto"/>
              <w:ind w:left="220" w:right="686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G</w:t>
            </w:r>
            <w:r w:rsidR="00D653C3">
              <w:rPr>
                <w:b/>
                <w:color w:val="00AFAA"/>
                <w:spacing w:val="80"/>
                <w:w w:val="105"/>
                <w:sz w:val="19"/>
              </w:rPr>
              <w:t xml:space="preserve"> </w:t>
            </w:r>
            <w:r w:rsidR="00D653C3">
              <w:rPr>
                <w:b/>
                <w:color w:val="00AFAA"/>
                <w:w w:val="105"/>
                <w:sz w:val="19"/>
              </w:rPr>
              <w:t>= Guideline</w:t>
            </w:r>
          </w:p>
        </w:tc>
        <w:tc>
          <w:tcPr>
            <w:tcW w:w="678" w:type="dxa"/>
            <w:textDirection w:val="btLr"/>
          </w:tcPr>
          <w:p w14:paraId="6753FA96" w14:textId="77777777" w:rsidR="00D653C3" w:rsidRDefault="00D653C3" w:rsidP="005B04D0">
            <w:pPr>
              <w:pStyle w:val="TableParagraph"/>
              <w:spacing w:before="218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Lecture</w:t>
            </w:r>
            <w:r>
              <w:rPr>
                <w:b/>
                <w:color w:val="00AFAA"/>
                <w:spacing w:val="-5"/>
                <w:w w:val="105"/>
                <w:sz w:val="19"/>
              </w:rPr>
              <w:t xml:space="preserve"> No.</w:t>
            </w:r>
          </w:p>
        </w:tc>
      </w:tr>
      <w:tr w:rsidR="00D653C3" w14:paraId="1FF4918D" w14:textId="77777777" w:rsidTr="00222212">
        <w:trPr>
          <w:trHeight w:val="239"/>
        </w:trPr>
        <w:tc>
          <w:tcPr>
            <w:tcW w:w="586" w:type="dxa"/>
          </w:tcPr>
          <w:p w14:paraId="60326B26" w14:textId="77777777" w:rsidR="00D653C3" w:rsidRDefault="00D653C3" w:rsidP="005B04D0">
            <w:pPr>
              <w:pStyle w:val="TableParagraph"/>
              <w:spacing w:before="6" w:line="214" w:lineRule="exact"/>
              <w:ind w:right="27"/>
              <w:jc w:val="center"/>
              <w:rPr>
                <w:b/>
                <w:sz w:val="19"/>
              </w:rPr>
            </w:pPr>
            <w:r>
              <w:rPr>
                <w:b/>
                <w:spacing w:val="-10"/>
                <w:w w:val="105"/>
                <w:sz w:val="19"/>
              </w:rPr>
              <w:t>1</w:t>
            </w:r>
          </w:p>
        </w:tc>
        <w:tc>
          <w:tcPr>
            <w:tcW w:w="701" w:type="dxa"/>
            <w:shd w:val="clear" w:color="auto" w:fill="00AFAA"/>
          </w:tcPr>
          <w:p w14:paraId="094568D9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  <w:vMerge w:val="restart"/>
            <w:shd w:val="clear" w:color="auto" w:fill="00AFAA"/>
          </w:tcPr>
          <w:p w14:paraId="46D410B8" w14:textId="77777777" w:rsidR="00D653C3" w:rsidRDefault="00D653C3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42" w:type="dxa"/>
          </w:tcPr>
          <w:p w14:paraId="50922C0C" w14:textId="77777777" w:rsidR="00D653C3" w:rsidRDefault="00D653C3" w:rsidP="005B04D0">
            <w:pPr>
              <w:pStyle w:val="TableParagraph"/>
              <w:spacing w:before="6" w:line="214" w:lineRule="exact"/>
              <w:ind w:left="1525"/>
              <w:rPr>
                <w:b/>
                <w:sz w:val="19"/>
              </w:rPr>
            </w:pPr>
            <w:r>
              <w:rPr>
                <w:b/>
                <w:sz w:val="19"/>
              </w:rPr>
              <w:t>BACKGROUND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TO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e-</w:t>
            </w:r>
            <w:r>
              <w:rPr>
                <w:b/>
                <w:spacing w:val="-2"/>
                <w:sz w:val="19"/>
              </w:rPr>
              <w:t>NAVIGATION</w:t>
            </w:r>
          </w:p>
        </w:tc>
        <w:tc>
          <w:tcPr>
            <w:tcW w:w="6181" w:type="dxa"/>
            <w:gridSpan w:val="4"/>
            <w:vMerge w:val="restart"/>
            <w:shd w:val="clear" w:color="auto" w:fill="00AFAA"/>
          </w:tcPr>
          <w:p w14:paraId="12B0B3F6" w14:textId="77777777" w:rsidR="00D653C3" w:rsidRDefault="00D653C3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53C3" w14:paraId="267E4F5E" w14:textId="77777777" w:rsidTr="00222212">
        <w:trPr>
          <w:trHeight w:val="244"/>
        </w:trPr>
        <w:tc>
          <w:tcPr>
            <w:tcW w:w="586" w:type="dxa"/>
          </w:tcPr>
          <w:p w14:paraId="04809602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54077EA7" w14:textId="77777777" w:rsidR="00D653C3" w:rsidRDefault="00D653C3" w:rsidP="005B04D0">
            <w:pPr>
              <w:pStyle w:val="TableParagraph"/>
              <w:spacing w:before="11" w:line="214" w:lineRule="exact"/>
              <w:ind w:left="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1.1</w:t>
            </w:r>
          </w:p>
        </w:tc>
        <w:tc>
          <w:tcPr>
            <w:tcW w:w="845" w:type="dxa"/>
            <w:vMerge/>
            <w:tcBorders>
              <w:top w:val="nil"/>
            </w:tcBorders>
            <w:shd w:val="clear" w:color="auto" w:fill="00AFAA"/>
          </w:tcPr>
          <w:p w14:paraId="3E92A1C9" w14:textId="77777777" w:rsidR="00D653C3" w:rsidRDefault="00D653C3" w:rsidP="005B04D0">
            <w:pPr>
              <w:rPr>
                <w:sz w:val="2"/>
                <w:szCs w:val="2"/>
              </w:rPr>
            </w:pPr>
          </w:p>
        </w:tc>
        <w:tc>
          <w:tcPr>
            <w:tcW w:w="5842" w:type="dxa"/>
          </w:tcPr>
          <w:p w14:paraId="1A55830C" w14:textId="77777777" w:rsidR="00D653C3" w:rsidRDefault="00D653C3" w:rsidP="005B04D0">
            <w:pPr>
              <w:pStyle w:val="TableParagraph"/>
              <w:spacing w:before="11" w:line="214" w:lineRule="exact"/>
              <w:ind w:left="22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Definition</w:t>
            </w:r>
            <w:r>
              <w:rPr>
                <w:b/>
                <w:spacing w:val="-4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of</w:t>
            </w:r>
            <w:r>
              <w:rPr>
                <w:b/>
                <w:spacing w:val="-5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e-</w:t>
            </w:r>
            <w:r>
              <w:rPr>
                <w:b/>
                <w:spacing w:val="-2"/>
                <w:w w:val="105"/>
                <w:sz w:val="19"/>
              </w:rPr>
              <w:t>Navigation</w:t>
            </w:r>
          </w:p>
        </w:tc>
        <w:tc>
          <w:tcPr>
            <w:tcW w:w="6181" w:type="dxa"/>
            <w:gridSpan w:val="4"/>
            <w:vMerge/>
            <w:tcBorders>
              <w:top w:val="nil"/>
            </w:tcBorders>
            <w:shd w:val="clear" w:color="auto" w:fill="00AFAA"/>
          </w:tcPr>
          <w:p w14:paraId="5D9133D5" w14:textId="77777777" w:rsidR="00D653C3" w:rsidRDefault="00D653C3" w:rsidP="005B04D0">
            <w:pPr>
              <w:rPr>
                <w:sz w:val="2"/>
                <w:szCs w:val="2"/>
              </w:rPr>
            </w:pPr>
          </w:p>
        </w:tc>
      </w:tr>
      <w:tr w:rsidR="00D653C3" w14:paraId="3BBAD3D4" w14:textId="77777777" w:rsidTr="00222212">
        <w:trPr>
          <w:trHeight w:val="244"/>
        </w:trPr>
        <w:tc>
          <w:tcPr>
            <w:tcW w:w="586" w:type="dxa"/>
          </w:tcPr>
          <w:p w14:paraId="56B78C95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5A991C40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14:paraId="3EDDA136" w14:textId="77777777" w:rsidR="00D653C3" w:rsidRDefault="00D653C3" w:rsidP="005B04D0">
            <w:pPr>
              <w:pStyle w:val="TableParagraph"/>
              <w:spacing w:before="11" w:line="214" w:lineRule="exact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1.1.1</w:t>
            </w:r>
          </w:p>
        </w:tc>
        <w:tc>
          <w:tcPr>
            <w:tcW w:w="5842" w:type="dxa"/>
          </w:tcPr>
          <w:p w14:paraId="577E65EA" w14:textId="77777777" w:rsidR="00D653C3" w:rsidRDefault="00D653C3" w:rsidP="005B04D0">
            <w:pPr>
              <w:pStyle w:val="TableParagraph"/>
              <w:spacing w:before="11" w:line="214" w:lineRule="exact"/>
              <w:ind w:right="20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need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e-</w:t>
            </w:r>
            <w:r>
              <w:rPr>
                <w:spacing w:val="-2"/>
                <w:w w:val="105"/>
                <w:sz w:val="19"/>
              </w:rPr>
              <w:t>navigation</w:t>
            </w:r>
          </w:p>
        </w:tc>
        <w:tc>
          <w:tcPr>
            <w:tcW w:w="764" w:type="dxa"/>
            <w:vMerge w:val="restart"/>
          </w:tcPr>
          <w:p w14:paraId="27189EEC" w14:textId="77777777" w:rsidR="00D653C3" w:rsidRDefault="00D653C3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76958033" w14:textId="77777777" w:rsidR="00D653C3" w:rsidRDefault="00D653C3" w:rsidP="005B04D0">
            <w:pPr>
              <w:pStyle w:val="TableParagraph"/>
              <w:spacing w:before="175"/>
              <w:rPr>
                <w:b/>
                <w:i/>
                <w:sz w:val="19"/>
              </w:rPr>
            </w:pPr>
          </w:p>
          <w:p w14:paraId="606414C5" w14:textId="77777777" w:rsidR="00D653C3" w:rsidRDefault="00D653C3" w:rsidP="005B04D0">
            <w:pPr>
              <w:pStyle w:val="TableParagraph"/>
              <w:spacing w:before="1"/>
              <w:ind w:left="221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2</w:t>
            </w:r>
          </w:p>
        </w:tc>
        <w:tc>
          <w:tcPr>
            <w:tcW w:w="1695" w:type="dxa"/>
          </w:tcPr>
          <w:p w14:paraId="7A7DA74C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44" w:type="dxa"/>
          </w:tcPr>
          <w:p w14:paraId="418817BA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8" w:type="dxa"/>
            <w:vMerge w:val="restart"/>
          </w:tcPr>
          <w:p w14:paraId="1D0323FF" w14:textId="77777777" w:rsidR="00D653C3" w:rsidRDefault="00D653C3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1C88B6EB" w14:textId="77777777" w:rsidR="00D653C3" w:rsidRDefault="00D653C3" w:rsidP="005B04D0">
            <w:pPr>
              <w:pStyle w:val="TableParagraph"/>
              <w:spacing w:before="175"/>
              <w:rPr>
                <w:b/>
                <w:i/>
                <w:sz w:val="19"/>
              </w:rPr>
            </w:pPr>
          </w:p>
          <w:p w14:paraId="43DE2193" w14:textId="77777777" w:rsidR="00D653C3" w:rsidRDefault="00D653C3" w:rsidP="005B04D0">
            <w:pPr>
              <w:pStyle w:val="TableParagraph"/>
              <w:spacing w:before="1"/>
              <w:ind w:left="219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</w:tr>
      <w:tr w:rsidR="00D653C3" w14:paraId="5D23A2DE" w14:textId="77777777" w:rsidTr="00222212">
        <w:trPr>
          <w:trHeight w:val="244"/>
        </w:trPr>
        <w:tc>
          <w:tcPr>
            <w:tcW w:w="586" w:type="dxa"/>
          </w:tcPr>
          <w:p w14:paraId="095D342D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57A752C0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14:paraId="491E76A0" w14:textId="77777777" w:rsidR="00D653C3" w:rsidRDefault="00D653C3" w:rsidP="005B04D0">
            <w:pPr>
              <w:pStyle w:val="TableParagraph"/>
              <w:spacing w:before="6" w:line="218" w:lineRule="exact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1.1.2</w:t>
            </w:r>
          </w:p>
        </w:tc>
        <w:tc>
          <w:tcPr>
            <w:tcW w:w="5842" w:type="dxa"/>
          </w:tcPr>
          <w:p w14:paraId="30B9C107" w14:textId="77777777" w:rsidR="00D653C3" w:rsidRDefault="00D653C3" w:rsidP="005B04D0">
            <w:pPr>
              <w:pStyle w:val="TableParagraph"/>
              <w:spacing w:before="6" w:line="218" w:lineRule="exact"/>
              <w:ind w:right="20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IMO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definition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scope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e-</w:t>
            </w:r>
            <w:r>
              <w:rPr>
                <w:spacing w:val="-2"/>
                <w:w w:val="105"/>
                <w:sz w:val="19"/>
              </w:rPr>
              <w:t>navigation</w:t>
            </w:r>
          </w:p>
        </w:tc>
        <w:tc>
          <w:tcPr>
            <w:tcW w:w="764" w:type="dxa"/>
            <w:vMerge/>
            <w:tcBorders>
              <w:top w:val="nil"/>
            </w:tcBorders>
          </w:tcPr>
          <w:p w14:paraId="612EE868" w14:textId="77777777" w:rsidR="00D653C3" w:rsidRDefault="00D653C3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5F96C6D4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44" w:type="dxa"/>
          </w:tcPr>
          <w:p w14:paraId="3656A62E" w14:textId="77777777" w:rsidR="00D653C3" w:rsidRDefault="00D653C3" w:rsidP="005B04D0">
            <w:pPr>
              <w:pStyle w:val="TableParagraph"/>
              <w:spacing w:before="6" w:line="218" w:lineRule="exact"/>
              <w:ind w:left="220"/>
              <w:rPr>
                <w:sz w:val="19"/>
              </w:rPr>
            </w:pPr>
            <w:r>
              <w:rPr>
                <w:sz w:val="19"/>
              </w:rPr>
              <w:t>NAVGUIDE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Chapter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678" w:type="dxa"/>
            <w:vMerge/>
            <w:tcBorders>
              <w:top w:val="nil"/>
            </w:tcBorders>
          </w:tcPr>
          <w:p w14:paraId="35321385" w14:textId="77777777" w:rsidR="00D653C3" w:rsidRDefault="00D653C3" w:rsidP="005B04D0">
            <w:pPr>
              <w:rPr>
                <w:sz w:val="2"/>
                <w:szCs w:val="2"/>
              </w:rPr>
            </w:pPr>
          </w:p>
        </w:tc>
      </w:tr>
      <w:tr w:rsidR="00D653C3" w14:paraId="330C3DA5" w14:textId="77777777" w:rsidTr="00222212">
        <w:trPr>
          <w:trHeight w:val="244"/>
        </w:trPr>
        <w:tc>
          <w:tcPr>
            <w:tcW w:w="586" w:type="dxa"/>
          </w:tcPr>
          <w:p w14:paraId="3B2BF86A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20E5C537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14:paraId="29CB8621" w14:textId="77777777" w:rsidR="00D653C3" w:rsidRDefault="00D653C3" w:rsidP="005B04D0">
            <w:pPr>
              <w:pStyle w:val="TableParagraph"/>
              <w:spacing w:before="6" w:line="218" w:lineRule="exact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1.1.3</w:t>
            </w:r>
          </w:p>
        </w:tc>
        <w:tc>
          <w:tcPr>
            <w:tcW w:w="5842" w:type="dxa"/>
          </w:tcPr>
          <w:p w14:paraId="7FE56DD6" w14:textId="77777777" w:rsidR="00D653C3" w:rsidRDefault="00D653C3" w:rsidP="005B04D0">
            <w:pPr>
              <w:pStyle w:val="TableParagraph"/>
              <w:spacing w:before="6" w:line="218" w:lineRule="exact"/>
              <w:ind w:right="21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Key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components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e-navigation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ashore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afloat</w:t>
            </w:r>
          </w:p>
        </w:tc>
        <w:tc>
          <w:tcPr>
            <w:tcW w:w="764" w:type="dxa"/>
            <w:vMerge/>
            <w:tcBorders>
              <w:top w:val="nil"/>
            </w:tcBorders>
          </w:tcPr>
          <w:p w14:paraId="1FB3A062" w14:textId="77777777" w:rsidR="00D653C3" w:rsidRDefault="00D653C3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491C89F8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44" w:type="dxa"/>
          </w:tcPr>
          <w:p w14:paraId="66E5DC0A" w14:textId="49873EB5" w:rsidR="00D653C3" w:rsidRDefault="00DD6A81" w:rsidP="005B04D0">
            <w:pPr>
              <w:pStyle w:val="TableParagraph"/>
              <w:spacing w:before="6" w:line="218" w:lineRule="exact"/>
              <w:ind w:left="220"/>
              <w:rPr>
                <w:sz w:val="19"/>
              </w:rPr>
            </w:pPr>
            <w:ins w:id="43" w:author="Jaime Alvarez" w:date="2025-09-18T17:03:00Z">
              <w:r w:rsidRPr="00DD6A81">
                <w:rPr>
                  <w:b/>
                  <w:bCs/>
                  <w:w w:val="105"/>
                  <w:sz w:val="19"/>
                </w:rPr>
                <w:t>R0140</w:t>
              </w:r>
            </w:ins>
            <w:del w:id="44" w:author="Jaime Alvarez" w:date="2025-09-18T17:03:00Z" w16du:dateUtc="2025-09-18T15:03:00Z">
              <w:r w:rsidR="00D653C3" w:rsidDel="00DD6A81">
                <w:rPr>
                  <w:w w:val="105"/>
                  <w:sz w:val="19"/>
                </w:rPr>
                <w:delText>Rec</w:delText>
              </w:r>
              <w:r w:rsidR="00D653C3" w:rsidDel="00DD6A81">
                <w:rPr>
                  <w:spacing w:val="-5"/>
                  <w:w w:val="105"/>
                  <w:sz w:val="19"/>
                </w:rPr>
                <w:delText xml:space="preserve"> </w:delText>
              </w:r>
              <w:r w:rsidR="00D653C3" w:rsidDel="00DD6A81">
                <w:rPr>
                  <w:w w:val="105"/>
                  <w:sz w:val="19"/>
                </w:rPr>
                <w:delText>e-</w:delText>
              </w:r>
              <w:r w:rsidR="00D653C3" w:rsidDel="00DD6A81">
                <w:rPr>
                  <w:spacing w:val="-2"/>
                  <w:w w:val="105"/>
                  <w:sz w:val="19"/>
                </w:rPr>
                <w:delText>NAV140</w:delText>
              </w:r>
            </w:del>
          </w:p>
        </w:tc>
        <w:tc>
          <w:tcPr>
            <w:tcW w:w="678" w:type="dxa"/>
            <w:vMerge/>
            <w:tcBorders>
              <w:top w:val="nil"/>
            </w:tcBorders>
          </w:tcPr>
          <w:p w14:paraId="1B374985" w14:textId="77777777" w:rsidR="00D653C3" w:rsidRDefault="00D653C3" w:rsidP="005B04D0">
            <w:pPr>
              <w:rPr>
                <w:sz w:val="2"/>
                <w:szCs w:val="2"/>
              </w:rPr>
            </w:pPr>
          </w:p>
        </w:tc>
      </w:tr>
      <w:tr w:rsidR="00D653C3" w14:paraId="454649E5" w14:textId="77777777" w:rsidTr="00222212">
        <w:trPr>
          <w:trHeight w:val="489"/>
        </w:trPr>
        <w:tc>
          <w:tcPr>
            <w:tcW w:w="586" w:type="dxa"/>
          </w:tcPr>
          <w:p w14:paraId="77A5C3F8" w14:textId="77777777" w:rsidR="00D653C3" w:rsidRDefault="00D653C3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2D5C09EA" w14:textId="77777777" w:rsidR="00D653C3" w:rsidRDefault="00D653C3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14:paraId="3EF5238F" w14:textId="77777777" w:rsidR="00D653C3" w:rsidRDefault="00D653C3" w:rsidP="005B04D0">
            <w:pPr>
              <w:pStyle w:val="TableParagraph"/>
              <w:spacing w:before="131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1.1.4</w:t>
            </w:r>
          </w:p>
        </w:tc>
        <w:tc>
          <w:tcPr>
            <w:tcW w:w="5842" w:type="dxa"/>
          </w:tcPr>
          <w:p w14:paraId="5D61FEB6" w14:textId="77777777" w:rsidR="00D653C3" w:rsidRDefault="00D653C3" w:rsidP="005B04D0">
            <w:pPr>
              <w:pStyle w:val="TableParagraph"/>
              <w:spacing w:before="6"/>
              <w:ind w:right="21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Introduction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concept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Common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Maritime</w:t>
            </w:r>
            <w:r>
              <w:rPr>
                <w:spacing w:val="-4"/>
                <w:w w:val="105"/>
                <w:sz w:val="19"/>
              </w:rPr>
              <w:t xml:space="preserve"> Data</w:t>
            </w:r>
          </w:p>
          <w:p w14:paraId="13757D30" w14:textId="77777777" w:rsidR="00D653C3" w:rsidRDefault="00D653C3" w:rsidP="005B04D0">
            <w:pPr>
              <w:pStyle w:val="TableParagraph"/>
              <w:spacing w:before="13" w:line="218" w:lineRule="exact"/>
              <w:ind w:right="211"/>
              <w:jc w:val="righ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Structure</w:t>
            </w:r>
          </w:p>
        </w:tc>
        <w:tc>
          <w:tcPr>
            <w:tcW w:w="764" w:type="dxa"/>
            <w:vMerge/>
            <w:tcBorders>
              <w:top w:val="nil"/>
            </w:tcBorders>
          </w:tcPr>
          <w:p w14:paraId="1D505196" w14:textId="77777777" w:rsidR="00D653C3" w:rsidRDefault="00D653C3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2D56B558" w14:textId="77777777" w:rsidR="00D653C3" w:rsidRDefault="00D653C3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4" w:type="dxa"/>
          </w:tcPr>
          <w:p w14:paraId="7277C03D" w14:textId="77777777" w:rsidR="00D653C3" w:rsidRDefault="00D653C3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  <w:vMerge/>
            <w:tcBorders>
              <w:top w:val="nil"/>
            </w:tcBorders>
          </w:tcPr>
          <w:p w14:paraId="7716EB1A" w14:textId="77777777" w:rsidR="00D653C3" w:rsidRDefault="00D653C3" w:rsidP="005B04D0">
            <w:pPr>
              <w:rPr>
                <w:sz w:val="2"/>
                <w:szCs w:val="2"/>
              </w:rPr>
            </w:pPr>
          </w:p>
        </w:tc>
      </w:tr>
      <w:tr w:rsidR="00D653C3" w14:paraId="064938D0" w14:textId="77777777" w:rsidTr="00222212">
        <w:trPr>
          <w:trHeight w:val="244"/>
        </w:trPr>
        <w:tc>
          <w:tcPr>
            <w:tcW w:w="586" w:type="dxa"/>
          </w:tcPr>
          <w:p w14:paraId="348D9D00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37CCD56D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14:paraId="48249AED" w14:textId="77777777" w:rsidR="00D653C3" w:rsidRDefault="00D653C3" w:rsidP="005B04D0">
            <w:pPr>
              <w:pStyle w:val="TableParagraph"/>
              <w:spacing w:before="6" w:line="218" w:lineRule="exact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1.1.5</w:t>
            </w:r>
          </w:p>
        </w:tc>
        <w:tc>
          <w:tcPr>
            <w:tcW w:w="5842" w:type="dxa"/>
          </w:tcPr>
          <w:p w14:paraId="3F585841" w14:textId="77777777" w:rsidR="00D653C3" w:rsidRDefault="00D653C3" w:rsidP="005B04D0">
            <w:pPr>
              <w:pStyle w:val="TableParagraph"/>
              <w:spacing w:before="6" w:line="218" w:lineRule="exact"/>
              <w:ind w:right="211"/>
              <w:jc w:val="right"/>
              <w:rPr>
                <w:sz w:val="19"/>
              </w:rPr>
            </w:pPr>
            <w:r>
              <w:rPr>
                <w:sz w:val="19"/>
              </w:rPr>
              <w:t>Introduction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to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proposed</w:t>
            </w:r>
            <w:r>
              <w:rPr>
                <w:spacing w:val="31"/>
                <w:sz w:val="19"/>
              </w:rPr>
              <w:t xml:space="preserve"> </w:t>
            </w:r>
            <w:r>
              <w:rPr>
                <w:sz w:val="19"/>
              </w:rPr>
              <w:t>e-navigation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architecture</w:t>
            </w:r>
          </w:p>
        </w:tc>
        <w:tc>
          <w:tcPr>
            <w:tcW w:w="764" w:type="dxa"/>
            <w:vMerge/>
            <w:tcBorders>
              <w:top w:val="nil"/>
            </w:tcBorders>
          </w:tcPr>
          <w:p w14:paraId="3B3E8D81" w14:textId="77777777" w:rsidR="00D653C3" w:rsidRDefault="00D653C3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69C76A2C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44" w:type="dxa"/>
          </w:tcPr>
          <w:p w14:paraId="224111CC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8" w:type="dxa"/>
            <w:vMerge/>
            <w:tcBorders>
              <w:top w:val="nil"/>
            </w:tcBorders>
          </w:tcPr>
          <w:p w14:paraId="35548398" w14:textId="77777777" w:rsidR="00D653C3" w:rsidRDefault="00D653C3" w:rsidP="005B04D0">
            <w:pPr>
              <w:rPr>
                <w:sz w:val="2"/>
                <w:szCs w:val="2"/>
              </w:rPr>
            </w:pPr>
          </w:p>
        </w:tc>
      </w:tr>
      <w:tr w:rsidR="00D653C3" w14:paraId="29203342" w14:textId="77777777" w:rsidTr="00222212">
        <w:trPr>
          <w:trHeight w:val="244"/>
        </w:trPr>
        <w:tc>
          <w:tcPr>
            <w:tcW w:w="586" w:type="dxa"/>
          </w:tcPr>
          <w:p w14:paraId="421527D4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40A5C68F" w14:textId="77777777" w:rsidR="00D653C3" w:rsidRDefault="00D653C3" w:rsidP="005B04D0">
            <w:pPr>
              <w:pStyle w:val="TableParagraph"/>
              <w:spacing w:before="6" w:line="218" w:lineRule="exact"/>
              <w:ind w:left="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1.2</w:t>
            </w:r>
          </w:p>
        </w:tc>
        <w:tc>
          <w:tcPr>
            <w:tcW w:w="845" w:type="dxa"/>
            <w:shd w:val="clear" w:color="auto" w:fill="00AFAA"/>
          </w:tcPr>
          <w:p w14:paraId="32BF2DEC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42" w:type="dxa"/>
          </w:tcPr>
          <w:p w14:paraId="6B5185A2" w14:textId="77777777" w:rsidR="00D653C3" w:rsidRDefault="00D653C3" w:rsidP="005B04D0">
            <w:pPr>
              <w:pStyle w:val="TableParagraph"/>
              <w:spacing w:before="6" w:line="218" w:lineRule="exact"/>
              <w:ind w:left="22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Development</w:t>
            </w:r>
            <w:r>
              <w:rPr>
                <w:b/>
                <w:spacing w:val="-5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of</w:t>
            </w:r>
            <w:r>
              <w:rPr>
                <w:b/>
                <w:spacing w:val="-5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e-</w:t>
            </w:r>
            <w:r>
              <w:rPr>
                <w:b/>
                <w:spacing w:val="-2"/>
                <w:w w:val="105"/>
                <w:sz w:val="19"/>
              </w:rPr>
              <w:t>Navigation</w:t>
            </w:r>
          </w:p>
        </w:tc>
        <w:tc>
          <w:tcPr>
            <w:tcW w:w="6181" w:type="dxa"/>
            <w:gridSpan w:val="4"/>
            <w:shd w:val="clear" w:color="auto" w:fill="00AFAA"/>
          </w:tcPr>
          <w:p w14:paraId="31807BF5" w14:textId="77777777" w:rsidR="00D653C3" w:rsidRDefault="00D653C3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62EF" w14:paraId="1F6831C2" w14:textId="77777777" w:rsidTr="004C0A25">
        <w:trPr>
          <w:trHeight w:val="282"/>
        </w:trPr>
        <w:tc>
          <w:tcPr>
            <w:tcW w:w="586" w:type="dxa"/>
          </w:tcPr>
          <w:p w14:paraId="535B28DE" w14:textId="77777777" w:rsidR="00FB62EF" w:rsidRDefault="00FB62EF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6B3BA7D5" w14:textId="77777777" w:rsidR="00FB62EF" w:rsidRDefault="00FB62EF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14:paraId="6AA298C0" w14:textId="77777777" w:rsidR="00FB62EF" w:rsidRDefault="00FB62EF" w:rsidP="005B04D0">
            <w:pPr>
              <w:pStyle w:val="TableParagraph"/>
              <w:spacing w:before="25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1.2.1</w:t>
            </w:r>
          </w:p>
        </w:tc>
        <w:tc>
          <w:tcPr>
            <w:tcW w:w="5842" w:type="dxa"/>
          </w:tcPr>
          <w:p w14:paraId="7ACB000C" w14:textId="77777777" w:rsidR="00FB62EF" w:rsidRDefault="00FB62EF" w:rsidP="005B04D0">
            <w:pPr>
              <w:pStyle w:val="TableParagraph"/>
              <w:spacing w:before="25"/>
              <w:ind w:right="20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Role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IMO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development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e-</w:t>
            </w:r>
            <w:r>
              <w:rPr>
                <w:spacing w:val="-2"/>
                <w:w w:val="105"/>
                <w:sz w:val="19"/>
              </w:rPr>
              <w:t>navigation</w:t>
            </w:r>
          </w:p>
        </w:tc>
        <w:tc>
          <w:tcPr>
            <w:tcW w:w="764" w:type="dxa"/>
            <w:vMerge w:val="restart"/>
            <w:vAlign w:val="center"/>
          </w:tcPr>
          <w:p w14:paraId="58CDC7B1" w14:textId="77777777" w:rsidR="00FB62EF" w:rsidRPr="004C0A25" w:rsidRDefault="00FB62EF" w:rsidP="004C0A25">
            <w:pPr>
              <w:pStyle w:val="TableParagraph"/>
              <w:spacing w:before="25"/>
              <w:ind w:left="221"/>
              <w:rPr>
                <w:bCs/>
                <w:iCs/>
                <w:sz w:val="19"/>
              </w:rPr>
            </w:pPr>
            <w:r w:rsidRPr="004C0A25">
              <w:rPr>
                <w:bCs/>
                <w:iCs/>
                <w:sz w:val="19"/>
              </w:rPr>
              <w:t>2</w:t>
            </w:r>
          </w:p>
        </w:tc>
        <w:tc>
          <w:tcPr>
            <w:tcW w:w="1695" w:type="dxa"/>
          </w:tcPr>
          <w:p w14:paraId="6972AA8A" w14:textId="77777777" w:rsidR="00FB62EF" w:rsidRDefault="00FB62EF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4" w:type="dxa"/>
          </w:tcPr>
          <w:p w14:paraId="6F0556C8" w14:textId="77777777" w:rsidR="00FB62EF" w:rsidRDefault="00FB62EF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 w14:paraId="3ADF3104" w14:textId="77777777" w:rsidR="00FB62EF" w:rsidRDefault="00FB62EF" w:rsidP="005B04D0">
            <w:pPr>
              <w:pStyle w:val="TableParagraph"/>
              <w:spacing w:before="25"/>
              <w:ind w:left="219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2</w:t>
            </w:r>
          </w:p>
        </w:tc>
      </w:tr>
      <w:tr w:rsidR="00FB62EF" w14:paraId="47B81856" w14:textId="77777777" w:rsidTr="00222212">
        <w:trPr>
          <w:trHeight w:val="282"/>
        </w:trPr>
        <w:tc>
          <w:tcPr>
            <w:tcW w:w="586" w:type="dxa"/>
          </w:tcPr>
          <w:p w14:paraId="24F3DC56" w14:textId="77777777" w:rsidR="00FB62EF" w:rsidRDefault="00FB62EF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3A5895C0" w14:textId="77777777" w:rsidR="00FB62EF" w:rsidRDefault="00FB62EF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14:paraId="7375BDAA" w14:textId="77777777" w:rsidR="00FB62EF" w:rsidRDefault="00FB62EF" w:rsidP="005B04D0">
            <w:pPr>
              <w:pStyle w:val="TableParagraph"/>
              <w:spacing w:before="25"/>
              <w:ind w:left="3"/>
              <w:jc w:val="center"/>
              <w:rPr>
                <w:spacing w:val="-2"/>
                <w:w w:val="105"/>
                <w:sz w:val="19"/>
              </w:rPr>
            </w:pPr>
          </w:p>
        </w:tc>
        <w:tc>
          <w:tcPr>
            <w:tcW w:w="5842" w:type="dxa"/>
          </w:tcPr>
          <w:p w14:paraId="06FA1793" w14:textId="4BBB419E" w:rsidR="00FB62EF" w:rsidRDefault="00FB62EF" w:rsidP="005B04D0">
            <w:pPr>
              <w:pStyle w:val="TableParagraph"/>
              <w:spacing w:before="25"/>
              <w:ind w:right="209"/>
              <w:jc w:val="right"/>
              <w:rPr>
                <w:w w:val="105"/>
                <w:sz w:val="19"/>
              </w:rPr>
            </w:pPr>
            <w:r w:rsidRPr="00D177D1">
              <w:rPr>
                <w:w w:val="105"/>
                <w:sz w:val="19"/>
              </w:rPr>
              <w:t>Role of IALA and the e-Navigation Committee</w:t>
            </w:r>
          </w:p>
        </w:tc>
        <w:tc>
          <w:tcPr>
            <w:tcW w:w="764" w:type="dxa"/>
            <w:vMerge/>
          </w:tcPr>
          <w:p w14:paraId="43671CC6" w14:textId="77777777" w:rsidR="00FB62EF" w:rsidRDefault="00FB62EF" w:rsidP="005B04D0">
            <w:pPr>
              <w:pStyle w:val="TableParagraph"/>
              <w:spacing w:before="25"/>
              <w:ind w:left="221"/>
              <w:rPr>
                <w:spacing w:val="-10"/>
                <w:w w:val="105"/>
                <w:sz w:val="19"/>
              </w:rPr>
            </w:pPr>
          </w:p>
        </w:tc>
        <w:tc>
          <w:tcPr>
            <w:tcW w:w="1695" w:type="dxa"/>
          </w:tcPr>
          <w:p w14:paraId="65C79E83" w14:textId="77777777" w:rsidR="00FB62EF" w:rsidRDefault="00FB62EF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4" w:type="dxa"/>
          </w:tcPr>
          <w:p w14:paraId="3618E57A" w14:textId="77777777" w:rsidR="00FB62EF" w:rsidRDefault="00FB62EF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 w14:paraId="742843A5" w14:textId="77777777" w:rsidR="00FB62EF" w:rsidRDefault="00FB62EF" w:rsidP="005B04D0">
            <w:pPr>
              <w:pStyle w:val="TableParagraph"/>
              <w:spacing w:before="25"/>
              <w:ind w:left="219"/>
              <w:rPr>
                <w:spacing w:val="-10"/>
                <w:w w:val="105"/>
                <w:sz w:val="19"/>
              </w:rPr>
            </w:pPr>
          </w:p>
        </w:tc>
      </w:tr>
      <w:tr w:rsidR="00FB62EF" w14:paraId="48D6F048" w14:textId="77777777" w:rsidTr="00222212">
        <w:trPr>
          <w:trHeight w:val="282"/>
        </w:trPr>
        <w:tc>
          <w:tcPr>
            <w:tcW w:w="586" w:type="dxa"/>
          </w:tcPr>
          <w:p w14:paraId="56C30FB1" w14:textId="77777777" w:rsidR="00FB62EF" w:rsidRDefault="00FB62EF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143DD04C" w14:textId="77777777" w:rsidR="00FB62EF" w:rsidRDefault="00FB62EF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14:paraId="226CA2AB" w14:textId="77777777" w:rsidR="00FB62EF" w:rsidRDefault="00FB62EF" w:rsidP="005B04D0">
            <w:pPr>
              <w:pStyle w:val="TableParagraph"/>
              <w:spacing w:before="25"/>
              <w:ind w:left="3"/>
              <w:jc w:val="center"/>
              <w:rPr>
                <w:spacing w:val="-2"/>
                <w:w w:val="105"/>
                <w:sz w:val="19"/>
              </w:rPr>
            </w:pPr>
          </w:p>
        </w:tc>
        <w:tc>
          <w:tcPr>
            <w:tcW w:w="5842" w:type="dxa"/>
          </w:tcPr>
          <w:p w14:paraId="3CA9304B" w14:textId="2BB19F2E" w:rsidR="00FB62EF" w:rsidRDefault="00FB62EF" w:rsidP="005B04D0">
            <w:pPr>
              <w:pStyle w:val="TableParagraph"/>
              <w:spacing w:before="25"/>
              <w:ind w:right="209"/>
              <w:jc w:val="right"/>
              <w:rPr>
                <w:w w:val="105"/>
                <w:sz w:val="19"/>
              </w:rPr>
            </w:pPr>
            <w:r w:rsidRPr="00D177D1">
              <w:rPr>
                <w:w w:val="105"/>
                <w:sz w:val="19"/>
              </w:rPr>
              <w:t>Strategy Implementation Plan and its status</w:t>
            </w:r>
          </w:p>
        </w:tc>
        <w:tc>
          <w:tcPr>
            <w:tcW w:w="764" w:type="dxa"/>
            <w:vMerge/>
          </w:tcPr>
          <w:p w14:paraId="41AE9399" w14:textId="77777777" w:rsidR="00FB62EF" w:rsidRDefault="00FB62EF" w:rsidP="005B04D0">
            <w:pPr>
              <w:pStyle w:val="TableParagraph"/>
              <w:spacing w:before="25"/>
              <w:ind w:left="221"/>
              <w:rPr>
                <w:spacing w:val="-10"/>
                <w:w w:val="105"/>
                <w:sz w:val="19"/>
              </w:rPr>
            </w:pPr>
          </w:p>
        </w:tc>
        <w:tc>
          <w:tcPr>
            <w:tcW w:w="1695" w:type="dxa"/>
          </w:tcPr>
          <w:p w14:paraId="61613311" w14:textId="77777777" w:rsidR="00FB62EF" w:rsidRDefault="00FB62EF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4" w:type="dxa"/>
          </w:tcPr>
          <w:p w14:paraId="68F0EEE3" w14:textId="77777777" w:rsidR="00FB62EF" w:rsidRPr="00F123D1" w:rsidRDefault="00FB62EF" w:rsidP="00F123D1">
            <w:pPr>
              <w:pStyle w:val="TableParagraph"/>
              <w:spacing w:before="6" w:line="218" w:lineRule="exact"/>
              <w:ind w:left="220"/>
              <w:rPr>
                <w:sz w:val="19"/>
              </w:rPr>
            </w:pPr>
          </w:p>
        </w:tc>
        <w:tc>
          <w:tcPr>
            <w:tcW w:w="678" w:type="dxa"/>
          </w:tcPr>
          <w:p w14:paraId="7E0960E3" w14:textId="77777777" w:rsidR="00FB62EF" w:rsidRDefault="00FB62EF" w:rsidP="005B04D0">
            <w:pPr>
              <w:pStyle w:val="TableParagraph"/>
              <w:spacing w:before="25"/>
              <w:ind w:left="219"/>
              <w:rPr>
                <w:spacing w:val="-10"/>
                <w:w w:val="105"/>
                <w:sz w:val="19"/>
              </w:rPr>
            </w:pPr>
          </w:p>
        </w:tc>
      </w:tr>
      <w:tr w:rsidR="00FB62EF" w14:paraId="5BDA1E5F" w14:textId="77777777" w:rsidTr="00222212">
        <w:trPr>
          <w:trHeight w:val="282"/>
        </w:trPr>
        <w:tc>
          <w:tcPr>
            <w:tcW w:w="586" w:type="dxa"/>
          </w:tcPr>
          <w:p w14:paraId="2D0CFEA0" w14:textId="77777777" w:rsidR="00FB62EF" w:rsidRDefault="00FB62EF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669100DC" w14:textId="77777777" w:rsidR="00FB62EF" w:rsidRDefault="00FB62EF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14:paraId="63DAF5BA" w14:textId="77777777" w:rsidR="00FB62EF" w:rsidRDefault="00FB62EF" w:rsidP="005B04D0">
            <w:pPr>
              <w:pStyle w:val="TableParagraph"/>
              <w:spacing w:before="25"/>
              <w:ind w:left="3"/>
              <w:jc w:val="center"/>
              <w:rPr>
                <w:spacing w:val="-2"/>
                <w:w w:val="105"/>
                <w:sz w:val="19"/>
              </w:rPr>
            </w:pPr>
          </w:p>
        </w:tc>
        <w:tc>
          <w:tcPr>
            <w:tcW w:w="5842" w:type="dxa"/>
          </w:tcPr>
          <w:p w14:paraId="6211B96F" w14:textId="360947EC" w:rsidR="00FB62EF" w:rsidRPr="00D177D1" w:rsidRDefault="00FB62EF" w:rsidP="005B04D0">
            <w:pPr>
              <w:pStyle w:val="TableParagraph"/>
              <w:spacing w:before="25"/>
              <w:ind w:right="209"/>
              <w:jc w:val="right"/>
              <w:rPr>
                <w:w w:val="105"/>
                <w:sz w:val="19"/>
              </w:rPr>
            </w:pPr>
            <w:r w:rsidRPr="00D177D1">
              <w:rPr>
                <w:w w:val="105"/>
                <w:sz w:val="19"/>
              </w:rPr>
              <w:t>Update on phased implementation programme</w:t>
            </w:r>
          </w:p>
        </w:tc>
        <w:tc>
          <w:tcPr>
            <w:tcW w:w="764" w:type="dxa"/>
            <w:vMerge/>
          </w:tcPr>
          <w:p w14:paraId="5D03C17F" w14:textId="77777777" w:rsidR="00FB62EF" w:rsidRDefault="00FB62EF" w:rsidP="005B04D0">
            <w:pPr>
              <w:pStyle w:val="TableParagraph"/>
              <w:spacing w:before="25"/>
              <w:ind w:left="221"/>
              <w:rPr>
                <w:spacing w:val="-10"/>
                <w:w w:val="105"/>
                <w:sz w:val="19"/>
              </w:rPr>
            </w:pPr>
          </w:p>
        </w:tc>
        <w:tc>
          <w:tcPr>
            <w:tcW w:w="1695" w:type="dxa"/>
          </w:tcPr>
          <w:p w14:paraId="74230DBC" w14:textId="77777777" w:rsidR="00FB62EF" w:rsidRDefault="00FB62EF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4" w:type="dxa"/>
          </w:tcPr>
          <w:p w14:paraId="7FD2D503" w14:textId="77777777" w:rsidR="00FB62EF" w:rsidRPr="00F123D1" w:rsidRDefault="00FB62EF" w:rsidP="00F123D1">
            <w:pPr>
              <w:pStyle w:val="TableParagraph"/>
              <w:spacing w:before="6" w:line="218" w:lineRule="exact"/>
              <w:ind w:left="220"/>
              <w:rPr>
                <w:sz w:val="19"/>
              </w:rPr>
            </w:pPr>
          </w:p>
        </w:tc>
        <w:tc>
          <w:tcPr>
            <w:tcW w:w="678" w:type="dxa"/>
          </w:tcPr>
          <w:p w14:paraId="5642CDB3" w14:textId="77777777" w:rsidR="00FB62EF" w:rsidRDefault="00FB62EF" w:rsidP="005B04D0">
            <w:pPr>
              <w:pStyle w:val="TableParagraph"/>
              <w:spacing w:before="25"/>
              <w:ind w:left="219"/>
              <w:rPr>
                <w:spacing w:val="-10"/>
                <w:w w:val="105"/>
                <w:sz w:val="19"/>
              </w:rPr>
            </w:pPr>
          </w:p>
        </w:tc>
      </w:tr>
      <w:tr w:rsidR="00F123D1" w14:paraId="15345F8B" w14:textId="77777777" w:rsidTr="004C0A25">
        <w:trPr>
          <w:trHeight w:val="282"/>
        </w:trPr>
        <w:tc>
          <w:tcPr>
            <w:tcW w:w="586" w:type="dxa"/>
          </w:tcPr>
          <w:p w14:paraId="601F84AB" w14:textId="77777777" w:rsidR="00F123D1" w:rsidRDefault="00F123D1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34317F6B" w14:textId="77777777" w:rsidR="00F123D1" w:rsidRDefault="00F123D1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14:paraId="69F209E7" w14:textId="77777777" w:rsidR="00F123D1" w:rsidRDefault="00F123D1" w:rsidP="005B04D0">
            <w:pPr>
              <w:pStyle w:val="TableParagraph"/>
              <w:spacing w:before="25"/>
              <w:ind w:left="3"/>
              <w:jc w:val="center"/>
              <w:rPr>
                <w:spacing w:val="-2"/>
                <w:w w:val="105"/>
                <w:sz w:val="19"/>
              </w:rPr>
            </w:pPr>
          </w:p>
        </w:tc>
        <w:tc>
          <w:tcPr>
            <w:tcW w:w="5842" w:type="dxa"/>
          </w:tcPr>
          <w:p w14:paraId="0572E18D" w14:textId="609EEF98" w:rsidR="00F123D1" w:rsidRPr="00D177D1" w:rsidRDefault="00F123D1" w:rsidP="005B04D0">
            <w:pPr>
              <w:pStyle w:val="TableParagraph"/>
              <w:spacing w:before="25"/>
              <w:ind w:right="209"/>
              <w:jc w:val="right"/>
              <w:rPr>
                <w:w w:val="105"/>
                <w:sz w:val="19"/>
              </w:rPr>
            </w:pPr>
            <w:r w:rsidRPr="00C572E1">
              <w:rPr>
                <w:w w:val="105"/>
                <w:sz w:val="19"/>
              </w:rPr>
              <w:t>The user-driven approach to the design of e-navigation elements</w:t>
            </w:r>
          </w:p>
        </w:tc>
        <w:tc>
          <w:tcPr>
            <w:tcW w:w="764" w:type="dxa"/>
            <w:vMerge w:val="restart"/>
            <w:vAlign w:val="center"/>
          </w:tcPr>
          <w:p w14:paraId="234390A7" w14:textId="30F6C200" w:rsidR="00F123D1" w:rsidRDefault="00F123D1" w:rsidP="004C0A25">
            <w:pPr>
              <w:pStyle w:val="TableParagraph"/>
              <w:spacing w:before="25"/>
              <w:ind w:left="221"/>
              <w:rPr>
                <w:spacing w:val="-10"/>
                <w:w w:val="105"/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  <w:tc>
          <w:tcPr>
            <w:tcW w:w="1695" w:type="dxa"/>
            <w:vAlign w:val="center"/>
          </w:tcPr>
          <w:p w14:paraId="72111382" w14:textId="77777777" w:rsidR="00F123D1" w:rsidRDefault="00F123D1" w:rsidP="00F123D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4" w:type="dxa"/>
            <w:vAlign w:val="center"/>
          </w:tcPr>
          <w:p w14:paraId="14264EF3" w14:textId="126E1448" w:rsidR="00F123D1" w:rsidRPr="00F123D1" w:rsidRDefault="00F123D1" w:rsidP="00F123D1">
            <w:pPr>
              <w:pStyle w:val="TableParagraph"/>
              <w:spacing w:before="6" w:line="218" w:lineRule="exact"/>
              <w:ind w:left="220"/>
              <w:rPr>
                <w:sz w:val="19"/>
              </w:rPr>
            </w:pPr>
            <w:r w:rsidRPr="00F123D1">
              <w:rPr>
                <w:sz w:val="19"/>
              </w:rPr>
              <w:t>G1096</w:t>
            </w:r>
          </w:p>
        </w:tc>
        <w:tc>
          <w:tcPr>
            <w:tcW w:w="678" w:type="dxa"/>
          </w:tcPr>
          <w:p w14:paraId="1CAF8956" w14:textId="77777777" w:rsidR="00F123D1" w:rsidRDefault="00F123D1" w:rsidP="005B04D0">
            <w:pPr>
              <w:pStyle w:val="TableParagraph"/>
              <w:spacing w:before="25"/>
              <w:ind w:left="219"/>
              <w:rPr>
                <w:spacing w:val="-10"/>
                <w:w w:val="105"/>
                <w:sz w:val="19"/>
              </w:rPr>
            </w:pPr>
          </w:p>
        </w:tc>
      </w:tr>
      <w:tr w:rsidR="00F123D1" w14:paraId="29575F93" w14:textId="77777777" w:rsidTr="00222212">
        <w:trPr>
          <w:trHeight w:val="282"/>
        </w:trPr>
        <w:tc>
          <w:tcPr>
            <w:tcW w:w="586" w:type="dxa"/>
          </w:tcPr>
          <w:p w14:paraId="25553061" w14:textId="77777777" w:rsidR="00F123D1" w:rsidRDefault="00F123D1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502DB16F" w14:textId="77777777" w:rsidR="00F123D1" w:rsidRDefault="00F123D1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14:paraId="03FCD202" w14:textId="77777777" w:rsidR="00F123D1" w:rsidRDefault="00F123D1" w:rsidP="005B04D0">
            <w:pPr>
              <w:pStyle w:val="TableParagraph"/>
              <w:spacing w:before="25"/>
              <w:ind w:left="3"/>
              <w:jc w:val="center"/>
              <w:rPr>
                <w:spacing w:val="-2"/>
                <w:w w:val="105"/>
                <w:sz w:val="19"/>
              </w:rPr>
            </w:pPr>
          </w:p>
        </w:tc>
        <w:tc>
          <w:tcPr>
            <w:tcW w:w="5842" w:type="dxa"/>
          </w:tcPr>
          <w:p w14:paraId="151152AC" w14:textId="79E82D4C" w:rsidR="00F123D1" w:rsidRPr="00C572E1" w:rsidRDefault="00F123D1" w:rsidP="005B04D0">
            <w:pPr>
              <w:pStyle w:val="TableParagraph"/>
              <w:spacing w:before="25"/>
              <w:ind w:right="209"/>
              <w:jc w:val="right"/>
              <w:rPr>
                <w:w w:val="105"/>
                <w:sz w:val="19"/>
              </w:rPr>
            </w:pPr>
            <w:r w:rsidRPr="00C572E1">
              <w:rPr>
                <w:w w:val="105"/>
                <w:sz w:val="19"/>
              </w:rPr>
              <w:t>Human Element Analysing Process (HEAP)</w:t>
            </w:r>
          </w:p>
        </w:tc>
        <w:tc>
          <w:tcPr>
            <w:tcW w:w="764" w:type="dxa"/>
            <w:vMerge/>
          </w:tcPr>
          <w:p w14:paraId="549D4FF3" w14:textId="77777777" w:rsidR="00F123D1" w:rsidRDefault="00F123D1" w:rsidP="005B04D0">
            <w:pPr>
              <w:pStyle w:val="TableParagraph"/>
              <w:spacing w:before="25"/>
              <w:ind w:left="221"/>
              <w:rPr>
                <w:spacing w:val="-10"/>
                <w:w w:val="105"/>
                <w:sz w:val="19"/>
              </w:rPr>
            </w:pPr>
          </w:p>
        </w:tc>
        <w:tc>
          <w:tcPr>
            <w:tcW w:w="1695" w:type="dxa"/>
          </w:tcPr>
          <w:p w14:paraId="3210F159" w14:textId="77777777" w:rsidR="00F123D1" w:rsidRDefault="00F123D1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4" w:type="dxa"/>
          </w:tcPr>
          <w:p w14:paraId="4F07B587" w14:textId="77777777" w:rsidR="00F123D1" w:rsidRPr="00F123D1" w:rsidRDefault="00F123D1" w:rsidP="00F123D1">
            <w:pPr>
              <w:pStyle w:val="TableParagraph"/>
              <w:spacing w:before="6" w:line="218" w:lineRule="exact"/>
              <w:ind w:left="220"/>
              <w:rPr>
                <w:sz w:val="19"/>
              </w:rPr>
            </w:pPr>
          </w:p>
        </w:tc>
        <w:tc>
          <w:tcPr>
            <w:tcW w:w="678" w:type="dxa"/>
          </w:tcPr>
          <w:p w14:paraId="75CBDFD8" w14:textId="77777777" w:rsidR="00F123D1" w:rsidRDefault="00F123D1" w:rsidP="005B04D0">
            <w:pPr>
              <w:pStyle w:val="TableParagraph"/>
              <w:spacing w:before="25"/>
              <w:ind w:left="219"/>
              <w:rPr>
                <w:spacing w:val="-10"/>
                <w:w w:val="105"/>
                <w:sz w:val="19"/>
              </w:rPr>
            </w:pPr>
          </w:p>
        </w:tc>
      </w:tr>
      <w:tr w:rsidR="00F123D1" w14:paraId="401BFD6C" w14:textId="77777777" w:rsidTr="00222212">
        <w:trPr>
          <w:trHeight w:val="282"/>
        </w:trPr>
        <w:tc>
          <w:tcPr>
            <w:tcW w:w="586" w:type="dxa"/>
          </w:tcPr>
          <w:p w14:paraId="13A9B5B6" w14:textId="77777777" w:rsidR="00F123D1" w:rsidRDefault="00F123D1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70ACB4E5" w14:textId="77777777" w:rsidR="00F123D1" w:rsidRDefault="00F123D1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14:paraId="2CA4B4B9" w14:textId="77777777" w:rsidR="00F123D1" w:rsidRDefault="00F123D1" w:rsidP="005B04D0">
            <w:pPr>
              <w:pStyle w:val="TableParagraph"/>
              <w:spacing w:before="25"/>
              <w:ind w:left="3"/>
              <w:jc w:val="center"/>
              <w:rPr>
                <w:spacing w:val="-2"/>
                <w:w w:val="105"/>
                <w:sz w:val="19"/>
              </w:rPr>
            </w:pPr>
          </w:p>
        </w:tc>
        <w:tc>
          <w:tcPr>
            <w:tcW w:w="5842" w:type="dxa"/>
          </w:tcPr>
          <w:p w14:paraId="45B5D6AD" w14:textId="78C47AEF" w:rsidR="00F123D1" w:rsidRPr="00C572E1" w:rsidRDefault="00F123D1" w:rsidP="005B04D0">
            <w:pPr>
              <w:pStyle w:val="TableParagraph"/>
              <w:spacing w:before="25"/>
              <w:ind w:right="209"/>
              <w:jc w:val="right"/>
              <w:rPr>
                <w:w w:val="105"/>
                <w:sz w:val="19"/>
              </w:rPr>
            </w:pPr>
            <w:r w:rsidRPr="006F33D9">
              <w:rPr>
                <w:w w:val="105"/>
                <w:sz w:val="19"/>
              </w:rPr>
              <w:t>Risk Control Options (RCO) and Formal Safety Assessments (FSA)</w:t>
            </w:r>
          </w:p>
        </w:tc>
        <w:tc>
          <w:tcPr>
            <w:tcW w:w="764" w:type="dxa"/>
            <w:vMerge/>
          </w:tcPr>
          <w:p w14:paraId="6BF990E6" w14:textId="77777777" w:rsidR="00F123D1" w:rsidRDefault="00F123D1" w:rsidP="005B04D0">
            <w:pPr>
              <w:pStyle w:val="TableParagraph"/>
              <w:spacing w:before="25"/>
              <w:ind w:left="221"/>
              <w:rPr>
                <w:spacing w:val="-10"/>
                <w:w w:val="105"/>
                <w:sz w:val="19"/>
              </w:rPr>
            </w:pPr>
          </w:p>
        </w:tc>
        <w:tc>
          <w:tcPr>
            <w:tcW w:w="1695" w:type="dxa"/>
          </w:tcPr>
          <w:p w14:paraId="6038B087" w14:textId="77777777" w:rsidR="00F123D1" w:rsidRDefault="00F123D1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4" w:type="dxa"/>
          </w:tcPr>
          <w:p w14:paraId="79D91750" w14:textId="77777777" w:rsidR="00F123D1" w:rsidRDefault="00F123D1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 w14:paraId="186043F6" w14:textId="77777777" w:rsidR="00F123D1" w:rsidRDefault="00F123D1" w:rsidP="005B04D0">
            <w:pPr>
              <w:pStyle w:val="TableParagraph"/>
              <w:spacing w:before="25"/>
              <w:ind w:left="219"/>
              <w:rPr>
                <w:spacing w:val="-10"/>
                <w:w w:val="105"/>
                <w:sz w:val="19"/>
              </w:rPr>
            </w:pPr>
          </w:p>
        </w:tc>
      </w:tr>
    </w:tbl>
    <w:p w14:paraId="20A7D384" w14:textId="77777777" w:rsidR="00C5207A" w:rsidRDefault="00C5207A"/>
    <w:p w14:paraId="306ED5AE" w14:textId="0A9D2925" w:rsidR="00FE7BB8" w:rsidRDefault="00FE7BB8"/>
    <w:p w14:paraId="14392AAB" w14:textId="77777777" w:rsidR="00FE7BB8" w:rsidRDefault="00FE7BB8"/>
    <w:p w14:paraId="65790AE7" w14:textId="77777777" w:rsidR="00FE7BB8" w:rsidRDefault="00FE7BB8"/>
    <w:p w14:paraId="083C039C" w14:textId="4E41D405" w:rsidR="00A5022C" w:rsidRPr="005545A5" w:rsidRDefault="00A5022C" w:rsidP="00A5022C">
      <w:pPr>
        <w:pStyle w:val="Heading2"/>
        <w:jc w:val="left"/>
        <w:rPr>
          <w:color w:val="009FDF"/>
          <w:sz w:val="31"/>
          <w:szCs w:val="31"/>
          <w:u w:val="single" w:color="009FDF"/>
        </w:rPr>
      </w:pPr>
      <w:r w:rsidRPr="005545A5">
        <w:rPr>
          <w:color w:val="009FDF"/>
          <w:sz w:val="31"/>
          <w:szCs w:val="31"/>
          <w:u w:val="single" w:color="009FDF"/>
        </w:rPr>
        <w:t xml:space="preserve">MODULE </w:t>
      </w:r>
      <w:r>
        <w:rPr>
          <w:color w:val="009FDF"/>
          <w:sz w:val="31"/>
          <w:szCs w:val="31"/>
          <w:u w:val="single" w:color="009FDF"/>
        </w:rPr>
        <w:t>2</w:t>
      </w:r>
      <w:r w:rsidRPr="005545A5">
        <w:rPr>
          <w:color w:val="009FDF"/>
          <w:sz w:val="31"/>
          <w:szCs w:val="31"/>
          <w:u w:val="single" w:color="009FDF"/>
        </w:rPr>
        <w:tab/>
      </w:r>
      <w:r w:rsidRPr="00A5022C">
        <w:rPr>
          <w:color w:val="009FDF"/>
          <w:sz w:val="31"/>
          <w:szCs w:val="31"/>
          <w:u w:val="single" w:color="009FDF"/>
        </w:rPr>
        <w:t>ELECTRONIC NAVIGATIONAL CHARTS AND ECDIS</w:t>
      </w:r>
    </w:p>
    <w:p w14:paraId="01632263" w14:textId="77777777" w:rsidR="00A5022C" w:rsidRPr="00C5207A" w:rsidRDefault="00A5022C" w:rsidP="00D63740">
      <w:pPr>
        <w:pStyle w:val="Heading3"/>
        <w:numPr>
          <w:ilvl w:val="0"/>
          <w:numId w:val="36"/>
        </w:numPr>
        <w:tabs>
          <w:tab w:val="left" w:pos="1091"/>
        </w:tabs>
        <w:spacing w:before="44"/>
        <w:rPr>
          <w:color w:val="00AFAA"/>
          <w:spacing w:val="-2"/>
        </w:rPr>
      </w:pPr>
      <w:r w:rsidRPr="005E6A86">
        <w:rPr>
          <w:noProof/>
          <w:color w:val="00AFAA"/>
          <w:spacing w:val="-2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5078467" wp14:editId="734A8087">
                <wp:simplePos x="0" y="0"/>
                <wp:positionH relativeFrom="page">
                  <wp:posOffset>1195197</wp:posOffset>
                </wp:positionH>
                <wp:positionV relativeFrom="paragraph">
                  <wp:posOffset>279679</wp:posOffset>
                </wp:positionV>
                <wp:extent cx="935990" cy="12700"/>
                <wp:effectExtent l="0" t="0" r="0" b="0"/>
                <wp:wrapTopAndBottom/>
                <wp:docPr id="604427125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59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5990" h="12700">
                              <a:moveTo>
                                <a:pt x="9357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35736" y="12192"/>
                              </a:lnTo>
                              <a:lnTo>
                                <a:pt x="935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AB1F6" id="Graphic 19" o:spid="_x0000_s1026" style="position:absolute;margin-left:94.1pt;margin-top:22pt;width:73.7pt;height:1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59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" path="m935736,l,,,12192r935736,l935736,xe" fillcolor="#00558c" stroked="f">
                <v:path arrowok="t"/>
                <w10:wrap type="topAndBottom" anchorx="page"/>
              </v:shape>
            </w:pict>
          </mc:Fallback>
        </mc:AlternateContent>
      </w:r>
      <w:r>
        <w:rPr>
          <w:color w:val="00AFAA"/>
          <w:spacing w:val="-2"/>
        </w:rPr>
        <w:t>SCOPE</w:t>
      </w:r>
    </w:p>
    <w:p w14:paraId="532AD19B" w14:textId="5FBB1803" w:rsidR="00A5022C" w:rsidRDefault="00D63740" w:rsidP="00A5022C">
      <w:pPr>
        <w:rPr>
          <w:spacing w:val="-2"/>
        </w:rPr>
      </w:pPr>
      <w:r w:rsidRPr="00D63740">
        <w:t>This module describes the importance of valid electronic chart data required to support e-navigation</w:t>
      </w:r>
      <w:r w:rsidR="00A5022C">
        <w:rPr>
          <w:spacing w:val="-2"/>
        </w:rPr>
        <w:t>.</w:t>
      </w:r>
    </w:p>
    <w:p w14:paraId="2CB81681" w14:textId="77777777" w:rsidR="00A5022C" w:rsidRPr="00A95191" w:rsidRDefault="00A5022C" w:rsidP="00D63740">
      <w:pPr>
        <w:pStyle w:val="Heading3"/>
        <w:numPr>
          <w:ilvl w:val="0"/>
          <w:numId w:val="36"/>
        </w:numPr>
        <w:tabs>
          <w:tab w:val="left" w:pos="1091"/>
        </w:tabs>
        <w:spacing w:before="44"/>
        <w:rPr>
          <w:color w:val="00AFAA"/>
          <w:spacing w:val="-2"/>
        </w:rPr>
      </w:pPr>
      <w:r>
        <w:rPr>
          <w:b w:val="0"/>
          <w:noProof/>
          <w:sz w:val="7"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625A20F9" wp14:editId="0C319E1A">
                <wp:simplePos x="0" y="0"/>
                <wp:positionH relativeFrom="page">
                  <wp:posOffset>1196340</wp:posOffset>
                </wp:positionH>
                <wp:positionV relativeFrom="paragraph">
                  <wp:posOffset>285750</wp:posOffset>
                </wp:positionV>
                <wp:extent cx="917575" cy="12700"/>
                <wp:effectExtent l="0" t="0" r="0" b="0"/>
                <wp:wrapTopAndBottom/>
                <wp:docPr id="993186818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75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7575" h="12700">
                              <a:moveTo>
                                <a:pt x="917448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917448" y="12191"/>
                              </a:lnTo>
                              <a:lnTo>
                                <a:pt x="917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09BC59" id="Graphic 33" o:spid="_x0000_s1026" style="position:absolute;margin-left:94.2pt;margin-top:22.5pt;width:72.25pt;height:1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75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" path="m917448,l,,,12191r917448,l917448,xe" fillcolor="#00558c" stroked="f">
                <v:path arrowok="t"/>
                <w10:wrap type="topAndBottom" anchorx="page"/>
              </v:shape>
            </w:pict>
          </mc:Fallback>
        </mc:AlternateContent>
      </w:r>
      <w:r w:rsidRPr="00A95191">
        <w:rPr>
          <w:color w:val="00AFAA"/>
          <w:spacing w:val="-2"/>
        </w:rPr>
        <w:t xml:space="preserve">LEARNING </w:t>
      </w:r>
      <w:r>
        <w:rPr>
          <w:color w:val="00AFAA"/>
          <w:spacing w:val="-2"/>
        </w:rPr>
        <w:t>OBJECTIVES</w:t>
      </w:r>
    </w:p>
    <w:p w14:paraId="2D442716" w14:textId="1016F845" w:rsidR="00A5022C" w:rsidRDefault="00A24668" w:rsidP="00A5022C">
      <w:pPr>
        <w:pStyle w:val="BodyText"/>
        <w:spacing w:before="126"/>
      </w:pPr>
      <w:r w:rsidRPr="00A24668">
        <w:t>To gain a basic understanding of Electronic Navigational Charts and their use in Electronic Chart Display and Information Systems</w:t>
      </w:r>
      <w:r w:rsidR="00A5022C" w:rsidRPr="00A95191">
        <w:t>.</w:t>
      </w:r>
    </w:p>
    <w:p w14:paraId="2A9C30C3" w14:textId="101CCC8B" w:rsidR="00A5022C" w:rsidRPr="00A95191" w:rsidRDefault="00A5022C" w:rsidP="00D63740">
      <w:pPr>
        <w:pStyle w:val="Heading3"/>
        <w:numPr>
          <w:ilvl w:val="0"/>
          <w:numId w:val="36"/>
        </w:numPr>
        <w:tabs>
          <w:tab w:val="left" w:pos="1091"/>
        </w:tabs>
        <w:spacing w:before="44"/>
        <w:rPr>
          <w:color w:val="00AFAA"/>
          <w:spacing w:val="-2"/>
        </w:rPr>
      </w:pPr>
      <w:r w:rsidRPr="00A02869">
        <w:rPr>
          <w:color w:val="00AFAA"/>
          <w:spacing w:val="-2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63D5A3E" wp14:editId="668B0404">
                <wp:simplePos x="0" y="0"/>
                <wp:positionH relativeFrom="page">
                  <wp:posOffset>1196340</wp:posOffset>
                </wp:positionH>
                <wp:positionV relativeFrom="paragraph">
                  <wp:posOffset>285750</wp:posOffset>
                </wp:positionV>
                <wp:extent cx="917575" cy="12700"/>
                <wp:effectExtent l="0" t="0" r="0" b="0"/>
                <wp:wrapTopAndBottom/>
                <wp:docPr id="44992469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75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7575" h="12700">
                              <a:moveTo>
                                <a:pt x="917448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917448" y="12191"/>
                              </a:lnTo>
                              <a:lnTo>
                                <a:pt x="917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B411FA" id="Graphic 33" o:spid="_x0000_s1026" style="position:absolute;margin-left:94.2pt;margin-top:22.5pt;width:72.25pt;height: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75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" path="m917448,l,,,12191r917448,l917448,xe" fillcolor="#00558c" stroked="f">
                <v:path arrowok="t"/>
                <w10:wrap type="topAndBottom" anchorx="page"/>
              </v:shape>
            </w:pict>
          </mc:Fallback>
        </mc:AlternateContent>
      </w:r>
      <w:bookmarkStart w:id="45" w:name="_TOC_250008"/>
      <w:r w:rsidR="00715490" w:rsidRPr="00715490">
        <w:rPr>
          <w:color w:val="00AFAA"/>
        </w:rPr>
        <w:t xml:space="preserve"> </w:t>
      </w:r>
      <w:r w:rsidR="00715490">
        <w:rPr>
          <w:color w:val="00AFAA"/>
        </w:rPr>
        <w:t>DETAILED</w:t>
      </w:r>
      <w:r w:rsidR="00715490">
        <w:rPr>
          <w:color w:val="00AFAA"/>
          <w:spacing w:val="-9"/>
        </w:rPr>
        <w:t xml:space="preserve"> </w:t>
      </w:r>
      <w:r w:rsidR="00715490">
        <w:rPr>
          <w:color w:val="00AFAA"/>
        </w:rPr>
        <w:t>SYLLABUS</w:t>
      </w:r>
      <w:r w:rsidR="00715490">
        <w:rPr>
          <w:color w:val="00AFAA"/>
          <w:spacing w:val="-7"/>
        </w:rPr>
        <w:t xml:space="preserve"> </w:t>
      </w:r>
      <w:r w:rsidR="00715490">
        <w:rPr>
          <w:color w:val="00AFAA"/>
        </w:rPr>
        <w:t>FOR</w:t>
      </w:r>
      <w:r w:rsidR="00715490">
        <w:rPr>
          <w:color w:val="00AFAA"/>
          <w:spacing w:val="-6"/>
        </w:rPr>
        <w:t xml:space="preserve"> </w:t>
      </w:r>
      <w:r w:rsidR="00715490">
        <w:rPr>
          <w:color w:val="00AFAA"/>
        </w:rPr>
        <w:t>TEACHING</w:t>
      </w:r>
      <w:r w:rsidR="00715490">
        <w:rPr>
          <w:color w:val="00AFAA"/>
          <w:spacing w:val="-6"/>
        </w:rPr>
        <w:t xml:space="preserve"> </w:t>
      </w:r>
      <w:r w:rsidR="00715490">
        <w:rPr>
          <w:color w:val="00AFAA"/>
        </w:rPr>
        <w:t>MODULE</w:t>
      </w:r>
      <w:r w:rsidR="00715490">
        <w:rPr>
          <w:color w:val="00AFAA"/>
          <w:spacing w:val="-7"/>
        </w:rPr>
        <w:t xml:space="preserve"> </w:t>
      </w:r>
      <w:r w:rsidR="00715490">
        <w:rPr>
          <w:color w:val="00AFAA"/>
        </w:rPr>
        <w:t>2</w:t>
      </w:r>
      <w:r w:rsidR="00715490">
        <w:rPr>
          <w:color w:val="00AFAA"/>
          <w:spacing w:val="-6"/>
        </w:rPr>
        <w:t xml:space="preserve"> </w:t>
      </w:r>
      <w:r w:rsidR="00715490">
        <w:rPr>
          <w:color w:val="00AFAA"/>
        </w:rPr>
        <w:t>–</w:t>
      </w:r>
      <w:r w:rsidR="00715490">
        <w:rPr>
          <w:color w:val="00AFAA"/>
          <w:spacing w:val="-7"/>
        </w:rPr>
        <w:t xml:space="preserve"> </w:t>
      </w:r>
      <w:r w:rsidR="00715490">
        <w:rPr>
          <w:color w:val="00AFAA"/>
        </w:rPr>
        <w:t>ELECTRONIC</w:t>
      </w:r>
      <w:r w:rsidR="00715490">
        <w:rPr>
          <w:color w:val="00AFAA"/>
          <w:spacing w:val="-7"/>
        </w:rPr>
        <w:t xml:space="preserve"> </w:t>
      </w:r>
      <w:r w:rsidR="00715490">
        <w:rPr>
          <w:color w:val="00AFAA"/>
        </w:rPr>
        <w:t>NAVIGATIONAL</w:t>
      </w:r>
      <w:r w:rsidR="00715490">
        <w:rPr>
          <w:color w:val="00AFAA"/>
          <w:spacing w:val="-7"/>
        </w:rPr>
        <w:t xml:space="preserve"> </w:t>
      </w:r>
      <w:r w:rsidR="00715490">
        <w:rPr>
          <w:color w:val="00AFAA"/>
        </w:rPr>
        <w:t>CHARTS</w:t>
      </w:r>
      <w:r w:rsidR="00715490">
        <w:rPr>
          <w:color w:val="00AFAA"/>
          <w:spacing w:val="-7"/>
        </w:rPr>
        <w:t xml:space="preserve"> </w:t>
      </w:r>
      <w:r w:rsidR="00715490">
        <w:rPr>
          <w:color w:val="00AFAA"/>
        </w:rPr>
        <w:t>AND</w:t>
      </w:r>
      <w:r w:rsidR="00715490">
        <w:rPr>
          <w:color w:val="00AFAA"/>
          <w:spacing w:val="-6"/>
        </w:rPr>
        <w:t xml:space="preserve"> </w:t>
      </w:r>
      <w:bookmarkEnd w:id="45"/>
      <w:r w:rsidR="00715490">
        <w:rPr>
          <w:color w:val="00AFAA"/>
          <w:spacing w:val="-2"/>
        </w:rPr>
        <w:t>ECDIS</w:t>
      </w:r>
    </w:p>
    <w:p w14:paraId="33E50D50" w14:textId="77777777" w:rsidR="00FE7BB8" w:rsidRDefault="00FE7BB8"/>
    <w:p w14:paraId="2C7B9586" w14:textId="77777777" w:rsidR="00095B56" w:rsidRDefault="00095B56" w:rsidP="00095B56">
      <w:pPr>
        <w:pStyle w:val="Heading4"/>
        <w:tabs>
          <w:tab w:val="left" w:pos="1137"/>
        </w:tabs>
        <w:rPr>
          <w:u w:val="none"/>
        </w:rPr>
      </w:pPr>
      <w:r>
        <w:rPr>
          <w:color w:val="575756"/>
          <w:u w:color="575756"/>
        </w:rPr>
        <w:t>Table</w:t>
      </w:r>
      <w:r>
        <w:rPr>
          <w:color w:val="575756"/>
          <w:spacing w:val="20"/>
          <w:u w:color="575756"/>
        </w:rPr>
        <w:t xml:space="preserve"> </w:t>
      </w:r>
      <w:r>
        <w:rPr>
          <w:color w:val="575756"/>
          <w:spacing w:val="-10"/>
          <w:u w:color="575756"/>
        </w:rPr>
        <w:t>3</w:t>
      </w:r>
      <w:r>
        <w:rPr>
          <w:color w:val="575756"/>
          <w:u w:val="none"/>
        </w:rPr>
        <w:tab/>
      </w:r>
      <w:r>
        <w:rPr>
          <w:color w:val="575756"/>
          <w:u w:color="575756"/>
        </w:rPr>
        <w:t>Detailed</w:t>
      </w:r>
      <w:r>
        <w:rPr>
          <w:color w:val="575756"/>
          <w:spacing w:val="22"/>
          <w:u w:color="575756"/>
        </w:rPr>
        <w:t xml:space="preserve"> </w:t>
      </w:r>
      <w:r>
        <w:rPr>
          <w:color w:val="575756"/>
          <w:u w:color="575756"/>
        </w:rPr>
        <w:t>Teaching</w:t>
      </w:r>
      <w:r>
        <w:rPr>
          <w:color w:val="575756"/>
          <w:spacing w:val="23"/>
          <w:u w:color="575756"/>
        </w:rPr>
        <w:t xml:space="preserve"> </w:t>
      </w:r>
      <w:r>
        <w:rPr>
          <w:color w:val="575756"/>
          <w:u w:color="575756"/>
        </w:rPr>
        <w:t>Syllabus</w:t>
      </w:r>
      <w:r>
        <w:rPr>
          <w:color w:val="575756"/>
          <w:spacing w:val="22"/>
          <w:u w:color="575756"/>
        </w:rPr>
        <w:t xml:space="preserve"> </w:t>
      </w:r>
      <w:r>
        <w:rPr>
          <w:color w:val="575756"/>
          <w:u w:color="575756"/>
        </w:rPr>
        <w:t>-</w:t>
      </w:r>
      <w:r>
        <w:rPr>
          <w:color w:val="575756"/>
          <w:spacing w:val="21"/>
          <w:u w:color="575756"/>
        </w:rPr>
        <w:t xml:space="preserve"> </w:t>
      </w:r>
      <w:r>
        <w:rPr>
          <w:color w:val="575756"/>
          <w:u w:color="575756"/>
        </w:rPr>
        <w:t>Module</w:t>
      </w:r>
      <w:r>
        <w:rPr>
          <w:color w:val="575756"/>
          <w:spacing w:val="23"/>
          <w:u w:color="575756"/>
        </w:rPr>
        <w:t xml:space="preserve"> </w:t>
      </w:r>
      <w:r>
        <w:rPr>
          <w:color w:val="575756"/>
          <w:spacing w:val="-10"/>
          <w:u w:color="575756"/>
        </w:rPr>
        <w:t>2</w:t>
      </w:r>
    </w:p>
    <w:p w14:paraId="409E0990" w14:textId="77777777" w:rsidR="00FE7BB8" w:rsidRDefault="00FE7BB8"/>
    <w:tbl>
      <w:tblPr>
        <w:tblW w:w="0" w:type="auto"/>
        <w:tblInd w:w="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"/>
        <w:gridCol w:w="700"/>
        <w:gridCol w:w="897"/>
        <w:gridCol w:w="5932"/>
        <w:gridCol w:w="638"/>
        <w:gridCol w:w="1699"/>
        <w:gridCol w:w="3062"/>
        <w:gridCol w:w="676"/>
      </w:tblGrid>
      <w:tr w:rsidR="001F7C19" w14:paraId="773C4CA0" w14:textId="77777777" w:rsidTr="005B04D0">
        <w:trPr>
          <w:trHeight w:val="1516"/>
        </w:trPr>
        <w:tc>
          <w:tcPr>
            <w:tcW w:w="542" w:type="dxa"/>
            <w:textDirection w:val="btLr"/>
          </w:tcPr>
          <w:p w14:paraId="4A8E3E7A" w14:textId="77777777" w:rsidR="001F7C19" w:rsidRDefault="001F7C19" w:rsidP="005B04D0">
            <w:pPr>
              <w:pStyle w:val="TableParagraph"/>
              <w:spacing w:before="155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Module</w:t>
            </w:r>
          </w:p>
        </w:tc>
        <w:tc>
          <w:tcPr>
            <w:tcW w:w="700" w:type="dxa"/>
            <w:textDirection w:val="btLr"/>
          </w:tcPr>
          <w:p w14:paraId="4DFFBD5D" w14:textId="77777777" w:rsidR="001F7C19" w:rsidRDefault="001F7C19" w:rsidP="005B04D0">
            <w:pPr>
              <w:pStyle w:val="TableParagraph"/>
              <w:spacing w:before="4"/>
              <w:rPr>
                <w:b/>
                <w:i/>
                <w:sz w:val="19"/>
              </w:rPr>
            </w:pPr>
          </w:p>
          <w:p w14:paraId="671079F7" w14:textId="77777777" w:rsidR="001F7C19" w:rsidRDefault="001F7C19" w:rsidP="005B04D0">
            <w:pPr>
              <w:pStyle w:val="TableParagraph"/>
              <w:spacing w:before="1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Element</w:t>
            </w:r>
          </w:p>
        </w:tc>
        <w:tc>
          <w:tcPr>
            <w:tcW w:w="897" w:type="dxa"/>
            <w:textDirection w:val="btLr"/>
          </w:tcPr>
          <w:p w14:paraId="7E23E91F" w14:textId="77777777" w:rsidR="001F7C19" w:rsidRDefault="001F7C19" w:rsidP="005B04D0">
            <w:pPr>
              <w:pStyle w:val="TableParagraph"/>
              <w:spacing w:before="101"/>
              <w:rPr>
                <w:b/>
                <w:i/>
                <w:sz w:val="19"/>
              </w:rPr>
            </w:pPr>
          </w:p>
          <w:p w14:paraId="42B335C9" w14:textId="77777777" w:rsidR="001F7C19" w:rsidRDefault="001F7C19" w:rsidP="005B04D0">
            <w:pPr>
              <w:pStyle w:val="TableParagraph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z w:val="19"/>
              </w:rPr>
              <w:t>Sub-</w:t>
            </w:r>
            <w:r>
              <w:rPr>
                <w:b/>
                <w:color w:val="00AFAA"/>
                <w:spacing w:val="-2"/>
                <w:sz w:val="19"/>
              </w:rPr>
              <w:t>element</w:t>
            </w:r>
          </w:p>
        </w:tc>
        <w:tc>
          <w:tcPr>
            <w:tcW w:w="5932" w:type="dxa"/>
          </w:tcPr>
          <w:p w14:paraId="70232CAB" w14:textId="77777777" w:rsidR="001F7C19" w:rsidRDefault="001F7C19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1075955C" w14:textId="77777777" w:rsidR="001F7C19" w:rsidRDefault="001F7C19" w:rsidP="005B04D0">
            <w:pPr>
              <w:pStyle w:val="TableParagraph"/>
              <w:spacing w:before="180"/>
              <w:rPr>
                <w:b/>
                <w:i/>
                <w:sz w:val="19"/>
              </w:rPr>
            </w:pPr>
          </w:p>
          <w:p w14:paraId="09EF9A01" w14:textId="77777777" w:rsidR="001F7C19" w:rsidRDefault="001F7C19" w:rsidP="005B04D0">
            <w:pPr>
              <w:pStyle w:val="TableParagraph"/>
              <w:ind w:left="224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Subject</w:t>
            </w:r>
          </w:p>
        </w:tc>
        <w:tc>
          <w:tcPr>
            <w:tcW w:w="638" w:type="dxa"/>
            <w:textDirection w:val="btLr"/>
          </w:tcPr>
          <w:p w14:paraId="47F3D8F4" w14:textId="77777777" w:rsidR="001F7C19" w:rsidRDefault="001F7C19" w:rsidP="005B04D0">
            <w:pPr>
              <w:pStyle w:val="TableParagraph"/>
              <w:spacing w:before="119" w:line="247" w:lineRule="auto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 xml:space="preserve">Level of </w:t>
            </w:r>
            <w:r>
              <w:rPr>
                <w:b/>
                <w:color w:val="00AFAA"/>
                <w:spacing w:val="-2"/>
                <w:sz w:val="19"/>
              </w:rPr>
              <w:t>Competence</w:t>
            </w:r>
          </w:p>
        </w:tc>
        <w:tc>
          <w:tcPr>
            <w:tcW w:w="1699" w:type="dxa"/>
          </w:tcPr>
          <w:p w14:paraId="70D6D225" w14:textId="77777777" w:rsidR="001F7C19" w:rsidRDefault="001F7C19" w:rsidP="005B04D0">
            <w:pPr>
              <w:pStyle w:val="TableParagraph"/>
              <w:spacing w:before="167"/>
              <w:rPr>
                <w:b/>
                <w:i/>
                <w:sz w:val="19"/>
              </w:rPr>
            </w:pPr>
          </w:p>
          <w:p w14:paraId="7C48B68C" w14:textId="77777777" w:rsidR="001F7C19" w:rsidRDefault="001F7C19" w:rsidP="005B04D0">
            <w:pPr>
              <w:pStyle w:val="TableParagraph"/>
              <w:spacing w:line="254" w:lineRule="auto"/>
              <w:ind w:left="226" w:right="158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sz w:val="19"/>
              </w:rPr>
              <w:t xml:space="preserve">Recommended </w:t>
            </w:r>
            <w:r>
              <w:rPr>
                <w:b/>
                <w:color w:val="00AFAA"/>
                <w:w w:val="105"/>
                <w:sz w:val="19"/>
              </w:rPr>
              <w:t>training aids and exercises</w:t>
            </w:r>
          </w:p>
        </w:tc>
        <w:tc>
          <w:tcPr>
            <w:tcW w:w="3062" w:type="dxa"/>
          </w:tcPr>
          <w:p w14:paraId="0C900249" w14:textId="77777777" w:rsidR="001F7C19" w:rsidRDefault="001F7C19" w:rsidP="005B04D0">
            <w:pPr>
              <w:pStyle w:val="TableParagraph"/>
              <w:spacing w:before="42"/>
              <w:rPr>
                <w:b/>
                <w:i/>
                <w:sz w:val="19"/>
              </w:rPr>
            </w:pPr>
          </w:p>
          <w:p w14:paraId="0BB473E1" w14:textId="77777777" w:rsidR="001F7C19" w:rsidRDefault="001F7C19" w:rsidP="005B04D0">
            <w:pPr>
              <w:pStyle w:val="TableParagraph"/>
              <w:spacing w:before="1"/>
              <w:ind w:left="221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References</w:t>
            </w:r>
          </w:p>
          <w:p w14:paraId="24CE2B8C" w14:textId="77777777" w:rsidR="001F7C19" w:rsidRDefault="001F7C19" w:rsidP="005B04D0">
            <w:pPr>
              <w:pStyle w:val="TableParagraph"/>
              <w:spacing w:before="25"/>
              <w:rPr>
                <w:b/>
                <w:i/>
                <w:sz w:val="19"/>
              </w:rPr>
            </w:pPr>
          </w:p>
          <w:p w14:paraId="79E0C553" w14:textId="77777777" w:rsidR="00F96E5D" w:rsidRDefault="001F7C19" w:rsidP="005B04D0">
            <w:pPr>
              <w:pStyle w:val="TableParagraph"/>
              <w:spacing w:line="254" w:lineRule="auto"/>
              <w:ind w:left="221" w:right="703"/>
              <w:rPr>
                <w:b/>
                <w:color w:val="00AFAA"/>
                <w:w w:val="105"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Rec</w:t>
            </w:r>
            <w:r>
              <w:rPr>
                <w:b/>
                <w:color w:val="00AFAA"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color w:val="00AFAA"/>
                <w:w w:val="105"/>
                <w:sz w:val="19"/>
              </w:rPr>
              <w:t>=</w:t>
            </w:r>
            <w:r>
              <w:rPr>
                <w:b/>
                <w:color w:val="00AFAA"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color w:val="00AFAA"/>
                <w:w w:val="105"/>
                <w:sz w:val="19"/>
              </w:rPr>
              <w:t xml:space="preserve">Recommendation </w:t>
            </w:r>
          </w:p>
          <w:p w14:paraId="1469652A" w14:textId="736B63CE" w:rsidR="001F7C19" w:rsidRDefault="00F96E5D" w:rsidP="005B04D0">
            <w:pPr>
              <w:pStyle w:val="TableParagraph"/>
              <w:spacing w:line="254" w:lineRule="auto"/>
              <w:ind w:left="221" w:right="703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G</w:t>
            </w:r>
            <w:r w:rsidR="001F7C19">
              <w:rPr>
                <w:b/>
                <w:color w:val="00AFAA"/>
                <w:spacing w:val="80"/>
                <w:w w:val="105"/>
                <w:sz w:val="19"/>
              </w:rPr>
              <w:t xml:space="preserve"> </w:t>
            </w:r>
            <w:r w:rsidR="001F7C19">
              <w:rPr>
                <w:b/>
                <w:color w:val="00AFAA"/>
                <w:w w:val="105"/>
                <w:sz w:val="19"/>
              </w:rPr>
              <w:t>= Guideline</w:t>
            </w:r>
          </w:p>
        </w:tc>
        <w:tc>
          <w:tcPr>
            <w:tcW w:w="676" w:type="dxa"/>
            <w:textDirection w:val="btLr"/>
          </w:tcPr>
          <w:p w14:paraId="2A5AC4CA" w14:textId="77777777" w:rsidR="001F7C19" w:rsidRDefault="001F7C19" w:rsidP="005B04D0">
            <w:pPr>
              <w:pStyle w:val="TableParagraph"/>
              <w:spacing w:before="225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Lecture</w:t>
            </w:r>
            <w:r>
              <w:rPr>
                <w:b/>
                <w:color w:val="00AFAA"/>
                <w:spacing w:val="-5"/>
                <w:w w:val="105"/>
                <w:sz w:val="19"/>
              </w:rPr>
              <w:t xml:space="preserve"> No.</w:t>
            </w:r>
          </w:p>
        </w:tc>
      </w:tr>
      <w:tr w:rsidR="001F7C19" w14:paraId="3B14F9D4" w14:textId="77777777" w:rsidTr="005B04D0">
        <w:trPr>
          <w:trHeight w:val="244"/>
        </w:trPr>
        <w:tc>
          <w:tcPr>
            <w:tcW w:w="542" w:type="dxa"/>
          </w:tcPr>
          <w:p w14:paraId="5F548EC2" w14:textId="77777777" w:rsidR="001F7C19" w:rsidRDefault="001F7C19" w:rsidP="005B04D0">
            <w:pPr>
              <w:pStyle w:val="TableParagraph"/>
              <w:spacing w:before="6" w:line="218" w:lineRule="exact"/>
              <w:ind w:left="14"/>
              <w:jc w:val="center"/>
              <w:rPr>
                <w:b/>
                <w:sz w:val="19"/>
              </w:rPr>
            </w:pPr>
            <w:r>
              <w:rPr>
                <w:b/>
                <w:spacing w:val="-10"/>
                <w:w w:val="105"/>
                <w:sz w:val="19"/>
              </w:rPr>
              <w:t>2</w:t>
            </w:r>
          </w:p>
        </w:tc>
        <w:tc>
          <w:tcPr>
            <w:tcW w:w="700" w:type="dxa"/>
            <w:shd w:val="clear" w:color="auto" w:fill="00AFAA"/>
          </w:tcPr>
          <w:p w14:paraId="49F59366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vMerge w:val="restart"/>
            <w:shd w:val="clear" w:color="auto" w:fill="00AFAA"/>
          </w:tcPr>
          <w:p w14:paraId="6D24919C" w14:textId="77777777" w:rsidR="001F7C19" w:rsidRDefault="001F7C19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32" w:type="dxa"/>
          </w:tcPr>
          <w:p w14:paraId="2EF2FA8B" w14:textId="77777777" w:rsidR="001F7C19" w:rsidRDefault="001F7C19" w:rsidP="005B04D0">
            <w:pPr>
              <w:pStyle w:val="TableParagraph"/>
              <w:spacing w:before="6" w:line="218" w:lineRule="exact"/>
              <w:ind w:left="1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ELECTRONIC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NAVIGATIONAL</w:t>
            </w:r>
            <w:r>
              <w:rPr>
                <w:b/>
                <w:spacing w:val="35"/>
                <w:sz w:val="19"/>
              </w:rPr>
              <w:t xml:space="preserve"> </w:t>
            </w:r>
            <w:r>
              <w:rPr>
                <w:b/>
                <w:sz w:val="19"/>
              </w:rPr>
              <w:t>CHARTS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AND</w:t>
            </w:r>
            <w:r>
              <w:rPr>
                <w:b/>
                <w:spacing w:val="36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ECDIS</w:t>
            </w:r>
          </w:p>
        </w:tc>
        <w:tc>
          <w:tcPr>
            <w:tcW w:w="6075" w:type="dxa"/>
            <w:gridSpan w:val="4"/>
            <w:vMerge w:val="restart"/>
            <w:shd w:val="clear" w:color="auto" w:fill="00AFAA"/>
          </w:tcPr>
          <w:p w14:paraId="3A827D7D" w14:textId="77777777" w:rsidR="001F7C19" w:rsidRDefault="001F7C19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7C19" w14:paraId="38EB9362" w14:textId="77777777" w:rsidTr="005B04D0">
        <w:trPr>
          <w:trHeight w:val="244"/>
        </w:trPr>
        <w:tc>
          <w:tcPr>
            <w:tcW w:w="542" w:type="dxa"/>
          </w:tcPr>
          <w:p w14:paraId="2EC1168E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408B0593" w14:textId="77777777" w:rsidR="001F7C19" w:rsidRDefault="001F7C19" w:rsidP="005B04D0">
            <w:pPr>
              <w:pStyle w:val="TableParagraph"/>
              <w:spacing w:before="6" w:line="218" w:lineRule="exact"/>
              <w:ind w:left="11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2.1</w:t>
            </w:r>
          </w:p>
        </w:tc>
        <w:tc>
          <w:tcPr>
            <w:tcW w:w="897" w:type="dxa"/>
            <w:vMerge/>
            <w:tcBorders>
              <w:top w:val="nil"/>
            </w:tcBorders>
            <w:shd w:val="clear" w:color="auto" w:fill="00AFAA"/>
          </w:tcPr>
          <w:p w14:paraId="3061B6E3" w14:textId="77777777" w:rsidR="001F7C19" w:rsidRDefault="001F7C19" w:rsidP="005B04D0">
            <w:pPr>
              <w:rPr>
                <w:sz w:val="2"/>
                <w:szCs w:val="2"/>
              </w:rPr>
            </w:pPr>
          </w:p>
        </w:tc>
        <w:tc>
          <w:tcPr>
            <w:tcW w:w="5932" w:type="dxa"/>
          </w:tcPr>
          <w:p w14:paraId="2FB1FE2E" w14:textId="77777777" w:rsidR="001F7C19" w:rsidRDefault="001F7C19" w:rsidP="005B04D0">
            <w:pPr>
              <w:pStyle w:val="TableParagraph"/>
              <w:spacing w:before="6" w:line="218" w:lineRule="exact"/>
              <w:ind w:left="224"/>
              <w:rPr>
                <w:b/>
                <w:sz w:val="19"/>
              </w:rPr>
            </w:pPr>
            <w:r>
              <w:rPr>
                <w:b/>
                <w:sz w:val="19"/>
              </w:rPr>
              <w:t>Electronic</w:t>
            </w:r>
            <w:r>
              <w:rPr>
                <w:b/>
                <w:spacing w:val="38"/>
                <w:sz w:val="19"/>
              </w:rPr>
              <w:t xml:space="preserve"> </w:t>
            </w:r>
            <w:r>
              <w:rPr>
                <w:b/>
                <w:sz w:val="19"/>
              </w:rPr>
              <w:t>Navigational</w:t>
            </w:r>
            <w:r>
              <w:rPr>
                <w:b/>
                <w:spacing w:val="38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Charts</w:t>
            </w:r>
          </w:p>
        </w:tc>
        <w:tc>
          <w:tcPr>
            <w:tcW w:w="6075" w:type="dxa"/>
            <w:gridSpan w:val="4"/>
            <w:vMerge/>
            <w:tcBorders>
              <w:top w:val="nil"/>
            </w:tcBorders>
            <w:shd w:val="clear" w:color="auto" w:fill="00AFAA"/>
          </w:tcPr>
          <w:p w14:paraId="5A70EAC6" w14:textId="77777777" w:rsidR="001F7C19" w:rsidRDefault="001F7C19" w:rsidP="005B04D0">
            <w:pPr>
              <w:rPr>
                <w:sz w:val="2"/>
                <w:szCs w:val="2"/>
              </w:rPr>
            </w:pPr>
          </w:p>
        </w:tc>
      </w:tr>
      <w:tr w:rsidR="001F7C19" w14:paraId="1B3DBE01" w14:textId="77777777" w:rsidTr="005B04D0">
        <w:trPr>
          <w:trHeight w:val="244"/>
        </w:trPr>
        <w:tc>
          <w:tcPr>
            <w:tcW w:w="542" w:type="dxa"/>
          </w:tcPr>
          <w:p w14:paraId="4081EE31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539BB49A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176C59E1" w14:textId="77777777" w:rsidR="001F7C19" w:rsidRDefault="001F7C19" w:rsidP="005B04D0">
            <w:pPr>
              <w:pStyle w:val="TableParagraph"/>
              <w:spacing w:before="6" w:line="218" w:lineRule="exact"/>
              <w:ind w:left="17" w:right="50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2.1.1</w:t>
            </w:r>
          </w:p>
        </w:tc>
        <w:tc>
          <w:tcPr>
            <w:tcW w:w="5932" w:type="dxa"/>
          </w:tcPr>
          <w:p w14:paraId="32C0CFBA" w14:textId="77777777" w:rsidR="001F7C19" w:rsidRDefault="001F7C19" w:rsidP="005B04D0">
            <w:pPr>
              <w:pStyle w:val="TableParagraph"/>
              <w:spacing w:before="6" w:line="218" w:lineRule="exact"/>
              <w:ind w:right="20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definition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properties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ENCs</w:t>
            </w:r>
          </w:p>
        </w:tc>
        <w:tc>
          <w:tcPr>
            <w:tcW w:w="638" w:type="dxa"/>
            <w:vMerge w:val="restart"/>
          </w:tcPr>
          <w:p w14:paraId="29EDD4E2" w14:textId="77777777" w:rsidR="001F7C19" w:rsidRDefault="001F7C19" w:rsidP="005B04D0">
            <w:pPr>
              <w:pStyle w:val="TableParagraph"/>
              <w:spacing w:before="153"/>
              <w:rPr>
                <w:b/>
                <w:i/>
                <w:sz w:val="19"/>
              </w:rPr>
            </w:pPr>
          </w:p>
          <w:p w14:paraId="240CB26D" w14:textId="77777777" w:rsidR="001F7C19" w:rsidRDefault="001F7C19" w:rsidP="005B04D0">
            <w:pPr>
              <w:pStyle w:val="TableParagraph"/>
              <w:ind w:right="74"/>
              <w:jc w:val="center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  <w:tc>
          <w:tcPr>
            <w:tcW w:w="1699" w:type="dxa"/>
          </w:tcPr>
          <w:p w14:paraId="1625CEA6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2" w:type="dxa"/>
          </w:tcPr>
          <w:p w14:paraId="437581FB" w14:textId="77777777" w:rsidR="001F7C19" w:rsidRDefault="001F7C19" w:rsidP="005B04D0">
            <w:pPr>
              <w:pStyle w:val="TableParagraph"/>
              <w:spacing w:before="6" w:line="218" w:lineRule="exact"/>
              <w:ind w:left="221"/>
              <w:rPr>
                <w:sz w:val="19"/>
              </w:rPr>
            </w:pPr>
            <w:r>
              <w:rPr>
                <w:w w:val="105"/>
                <w:sz w:val="19"/>
              </w:rPr>
              <w:t>G</w:t>
            </w:r>
            <w:del w:id="46" w:author="Jaime Alvarez" w:date="2025-09-18T16:58:00Z" w16du:dateUtc="2025-09-18T14:58:00Z">
              <w:r w:rsidDel="000016AB">
                <w:rPr>
                  <w:w w:val="105"/>
                  <w:sz w:val="19"/>
                </w:rPr>
                <w:delText>L</w:delText>
              </w:r>
              <w:r w:rsidDel="000016AB">
                <w:rPr>
                  <w:spacing w:val="-3"/>
                  <w:w w:val="105"/>
                  <w:sz w:val="19"/>
                </w:rPr>
                <w:delText xml:space="preserve"> </w:delText>
              </w:r>
            </w:del>
            <w:r>
              <w:rPr>
                <w:spacing w:val="-4"/>
                <w:w w:val="105"/>
                <w:sz w:val="19"/>
              </w:rPr>
              <w:t>1085</w:t>
            </w:r>
          </w:p>
        </w:tc>
        <w:tc>
          <w:tcPr>
            <w:tcW w:w="676" w:type="dxa"/>
            <w:vMerge w:val="restart"/>
          </w:tcPr>
          <w:p w14:paraId="0E08658F" w14:textId="77777777" w:rsidR="001F7C19" w:rsidRDefault="001F7C19" w:rsidP="005B04D0">
            <w:pPr>
              <w:pStyle w:val="TableParagraph"/>
              <w:spacing w:before="153"/>
              <w:rPr>
                <w:b/>
                <w:i/>
                <w:sz w:val="19"/>
              </w:rPr>
            </w:pPr>
          </w:p>
          <w:p w14:paraId="732CDD96" w14:textId="77777777" w:rsidR="001F7C19" w:rsidRDefault="001F7C19" w:rsidP="005B04D0">
            <w:pPr>
              <w:pStyle w:val="TableParagraph"/>
              <w:ind w:right="110"/>
              <w:jc w:val="center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3</w:t>
            </w:r>
          </w:p>
        </w:tc>
      </w:tr>
      <w:tr w:rsidR="001F7C19" w14:paraId="6ABAC441" w14:textId="77777777" w:rsidTr="005B04D0">
        <w:trPr>
          <w:trHeight w:val="244"/>
        </w:trPr>
        <w:tc>
          <w:tcPr>
            <w:tcW w:w="542" w:type="dxa"/>
          </w:tcPr>
          <w:p w14:paraId="2AAEDF3E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11B70DD1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3699B88F" w14:textId="77777777" w:rsidR="001F7C19" w:rsidRDefault="001F7C19" w:rsidP="005B04D0">
            <w:pPr>
              <w:pStyle w:val="TableParagraph"/>
              <w:spacing w:before="6" w:line="218" w:lineRule="exact"/>
              <w:ind w:left="50" w:right="3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2.1.2.</w:t>
            </w:r>
          </w:p>
        </w:tc>
        <w:tc>
          <w:tcPr>
            <w:tcW w:w="5932" w:type="dxa"/>
          </w:tcPr>
          <w:p w14:paraId="424A112D" w14:textId="77777777" w:rsidR="001F7C19" w:rsidRDefault="001F7C19" w:rsidP="005B04D0">
            <w:pPr>
              <w:pStyle w:val="TableParagraph"/>
              <w:spacing w:before="6" w:line="218" w:lineRule="exact"/>
              <w:ind w:right="2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Status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accurate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hydrographic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data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world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wide</w:t>
            </w:r>
          </w:p>
        </w:tc>
        <w:tc>
          <w:tcPr>
            <w:tcW w:w="638" w:type="dxa"/>
            <w:vMerge/>
            <w:tcBorders>
              <w:top w:val="nil"/>
            </w:tcBorders>
          </w:tcPr>
          <w:p w14:paraId="2E81D346" w14:textId="77777777" w:rsidR="001F7C19" w:rsidRDefault="001F7C19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4592FBCC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2" w:type="dxa"/>
          </w:tcPr>
          <w:p w14:paraId="32D29302" w14:textId="77777777" w:rsidR="001F7C19" w:rsidRDefault="001F7C19" w:rsidP="005B04D0">
            <w:pPr>
              <w:pStyle w:val="TableParagraph"/>
              <w:spacing w:before="6" w:line="218" w:lineRule="exact"/>
              <w:ind w:left="22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G</w:t>
            </w:r>
            <w:del w:id="47" w:author="Jaime Alvarez" w:date="2025-09-18T16:58:00Z" w16du:dateUtc="2025-09-18T14:58:00Z">
              <w:r w:rsidDel="000016AB">
                <w:rPr>
                  <w:spacing w:val="-2"/>
                  <w:w w:val="105"/>
                  <w:sz w:val="19"/>
                </w:rPr>
                <w:delText>L</w:delText>
              </w:r>
            </w:del>
            <w:r>
              <w:rPr>
                <w:spacing w:val="-2"/>
                <w:w w:val="105"/>
                <w:sz w:val="19"/>
              </w:rPr>
              <w:t>1086</w:t>
            </w:r>
          </w:p>
        </w:tc>
        <w:tc>
          <w:tcPr>
            <w:tcW w:w="676" w:type="dxa"/>
            <w:vMerge/>
            <w:tcBorders>
              <w:top w:val="nil"/>
            </w:tcBorders>
          </w:tcPr>
          <w:p w14:paraId="535E7BA8" w14:textId="77777777" w:rsidR="001F7C19" w:rsidRDefault="001F7C19" w:rsidP="005B04D0">
            <w:pPr>
              <w:rPr>
                <w:sz w:val="2"/>
                <w:szCs w:val="2"/>
              </w:rPr>
            </w:pPr>
          </w:p>
        </w:tc>
      </w:tr>
      <w:tr w:rsidR="001F7C19" w14:paraId="718C863F" w14:textId="77777777" w:rsidTr="005B04D0">
        <w:trPr>
          <w:trHeight w:val="244"/>
        </w:trPr>
        <w:tc>
          <w:tcPr>
            <w:tcW w:w="542" w:type="dxa"/>
          </w:tcPr>
          <w:p w14:paraId="1A07E4DB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3BE366F9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1DF227E4" w14:textId="77777777" w:rsidR="001F7C19" w:rsidRDefault="001F7C19" w:rsidP="005B04D0">
            <w:pPr>
              <w:pStyle w:val="TableParagraph"/>
              <w:spacing w:before="6" w:line="218" w:lineRule="exact"/>
              <w:ind w:left="17" w:right="50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2.1.3</w:t>
            </w:r>
          </w:p>
        </w:tc>
        <w:tc>
          <w:tcPr>
            <w:tcW w:w="5932" w:type="dxa"/>
          </w:tcPr>
          <w:p w14:paraId="6DF1099A" w14:textId="77777777" w:rsidR="001F7C19" w:rsidRDefault="001F7C19" w:rsidP="005B04D0">
            <w:pPr>
              <w:pStyle w:val="TableParagraph"/>
              <w:spacing w:before="6" w:line="218" w:lineRule="exact"/>
              <w:ind w:right="2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Availability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ENCs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role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RENCs</w:t>
            </w:r>
          </w:p>
        </w:tc>
        <w:tc>
          <w:tcPr>
            <w:tcW w:w="638" w:type="dxa"/>
            <w:vMerge/>
            <w:tcBorders>
              <w:top w:val="nil"/>
            </w:tcBorders>
          </w:tcPr>
          <w:p w14:paraId="530A467D" w14:textId="77777777" w:rsidR="001F7C19" w:rsidRDefault="001F7C19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4C3F18D4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2" w:type="dxa"/>
          </w:tcPr>
          <w:p w14:paraId="2BA85AAD" w14:textId="77777777" w:rsidR="001F7C19" w:rsidRDefault="001F7C19" w:rsidP="005B04D0">
            <w:pPr>
              <w:pStyle w:val="TableParagraph"/>
              <w:spacing w:before="6" w:line="218" w:lineRule="exact"/>
              <w:ind w:left="221"/>
              <w:rPr>
                <w:sz w:val="19"/>
              </w:rPr>
            </w:pPr>
            <w:r>
              <w:rPr>
                <w:w w:val="105"/>
                <w:sz w:val="19"/>
              </w:rPr>
              <w:t>G</w:t>
            </w:r>
            <w:del w:id="48" w:author="Jaime Alvarez" w:date="2025-09-18T16:58:00Z" w16du:dateUtc="2025-09-18T14:58:00Z">
              <w:r w:rsidDel="000016AB">
                <w:rPr>
                  <w:w w:val="105"/>
                  <w:sz w:val="19"/>
                </w:rPr>
                <w:delText>L</w:delText>
              </w:r>
              <w:r w:rsidDel="000016AB">
                <w:rPr>
                  <w:spacing w:val="-3"/>
                  <w:w w:val="105"/>
                  <w:sz w:val="19"/>
                </w:rPr>
                <w:delText xml:space="preserve"> </w:delText>
              </w:r>
            </w:del>
            <w:r>
              <w:rPr>
                <w:spacing w:val="-4"/>
                <w:w w:val="105"/>
                <w:sz w:val="19"/>
              </w:rPr>
              <w:t>1087</w:t>
            </w:r>
          </w:p>
        </w:tc>
        <w:tc>
          <w:tcPr>
            <w:tcW w:w="676" w:type="dxa"/>
            <w:vMerge/>
            <w:tcBorders>
              <w:top w:val="nil"/>
            </w:tcBorders>
          </w:tcPr>
          <w:p w14:paraId="74AB7AA2" w14:textId="77777777" w:rsidR="001F7C19" w:rsidRDefault="001F7C19" w:rsidP="005B04D0">
            <w:pPr>
              <w:rPr>
                <w:sz w:val="2"/>
                <w:szCs w:val="2"/>
              </w:rPr>
            </w:pPr>
          </w:p>
        </w:tc>
      </w:tr>
      <w:tr w:rsidR="001F7C19" w14:paraId="3FEE69A0" w14:textId="77777777" w:rsidTr="005B04D0">
        <w:trPr>
          <w:trHeight w:val="244"/>
        </w:trPr>
        <w:tc>
          <w:tcPr>
            <w:tcW w:w="542" w:type="dxa"/>
          </w:tcPr>
          <w:p w14:paraId="37070038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22A03C63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783965D9" w14:textId="77777777" w:rsidR="001F7C19" w:rsidRDefault="001F7C19" w:rsidP="005B04D0">
            <w:pPr>
              <w:pStyle w:val="TableParagraph"/>
              <w:spacing w:before="6" w:line="218" w:lineRule="exact"/>
              <w:ind w:left="17" w:right="50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2.1.4</w:t>
            </w:r>
          </w:p>
        </w:tc>
        <w:tc>
          <w:tcPr>
            <w:tcW w:w="5932" w:type="dxa"/>
          </w:tcPr>
          <w:p w14:paraId="4D052566" w14:textId="77777777" w:rsidR="001F7C19" w:rsidRDefault="001F7C19" w:rsidP="005B04D0">
            <w:pPr>
              <w:pStyle w:val="TableParagraph"/>
              <w:spacing w:before="6" w:line="218" w:lineRule="exact"/>
              <w:ind w:right="20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Problems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datum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alignment</w:t>
            </w:r>
          </w:p>
        </w:tc>
        <w:tc>
          <w:tcPr>
            <w:tcW w:w="638" w:type="dxa"/>
            <w:vMerge/>
            <w:tcBorders>
              <w:top w:val="nil"/>
            </w:tcBorders>
          </w:tcPr>
          <w:p w14:paraId="5978A5BA" w14:textId="77777777" w:rsidR="001F7C19" w:rsidRDefault="001F7C19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047AAB16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2" w:type="dxa"/>
          </w:tcPr>
          <w:p w14:paraId="71022EA6" w14:textId="77777777" w:rsidR="001F7C19" w:rsidRDefault="001F7C19" w:rsidP="005B04D0">
            <w:pPr>
              <w:pStyle w:val="TableParagraph"/>
              <w:spacing w:before="6" w:line="218" w:lineRule="exact"/>
              <w:ind w:left="221"/>
              <w:rPr>
                <w:sz w:val="19"/>
              </w:rPr>
            </w:pPr>
            <w:r>
              <w:rPr>
                <w:w w:val="105"/>
                <w:sz w:val="19"/>
              </w:rPr>
              <w:t>G</w:t>
            </w:r>
            <w:del w:id="49" w:author="Jaime Alvarez" w:date="2025-09-18T16:58:00Z" w16du:dateUtc="2025-09-18T14:58:00Z">
              <w:r w:rsidDel="000016AB">
                <w:rPr>
                  <w:w w:val="105"/>
                  <w:sz w:val="19"/>
                </w:rPr>
                <w:delText>L</w:delText>
              </w:r>
              <w:r w:rsidDel="000016AB">
                <w:rPr>
                  <w:spacing w:val="-3"/>
                  <w:w w:val="105"/>
                  <w:sz w:val="19"/>
                </w:rPr>
                <w:delText xml:space="preserve"> </w:delText>
              </w:r>
            </w:del>
            <w:r>
              <w:rPr>
                <w:spacing w:val="-4"/>
                <w:w w:val="105"/>
                <w:sz w:val="19"/>
              </w:rPr>
              <w:t>1088</w:t>
            </w:r>
          </w:p>
        </w:tc>
        <w:tc>
          <w:tcPr>
            <w:tcW w:w="676" w:type="dxa"/>
            <w:vMerge/>
            <w:tcBorders>
              <w:top w:val="nil"/>
            </w:tcBorders>
          </w:tcPr>
          <w:p w14:paraId="7BC49754" w14:textId="77777777" w:rsidR="001F7C19" w:rsidRDefault="001F7C19" w:rsidP="005B04D0">
            <w:pPr>
              <w:rPr>
                <w:sz w:val="2"/>
                <w:szCs w:val="2"/>
              </w:rPr>
            </w:pPr>
          </w:p>
        </w:tc>
      </w:tr>
      <w:tr w:rsidR="001F7C19" w14:paraId="25053F55" w14:textId="77777777" w:rsidTr="005B04D0">
        <w:trPr>
          <w:trHeight w:val="239"/>
        </w:trPr>
        <w:tc>
          <w:tcPr>
            <w:tcW w:w="542" w:type="dxa"/>
          </w:tcPr>
          <w:p w14:paraId="3856FF8F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7C96E205" w14:textId="77777777" w:rsidR="001F7C19" w:rsidRDefault="001F7C19" w:rsidP="005B04D0">
            <w:pPr>
              <w:pStyle w:val="TableParagraph"/>
              <w:spacing w:before="6" w:line="214" w:lineRule="exact"/>
              <w:ind w:left="11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2.2</w:t>
            </w:r>
          </w:p>
        </w:tc>
        <w:tc>
          <w:tcPr>
            <w:tcW w:w="897" w:type="dxa"/>
            <w:shd w:val="clear" w:color="auto" w:fill="00AFAA"/>
          </w:tcPr>
          <w:p w14:paraId="4369C830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2" w:type="dxa"/>
          </w:tcPr>
          <w:p w14:paraId="4C31A258" w14:textId="77777777" w:rsidR="001F7C19" w:rsidRDefault="001F7C19" w:rsidP="005B04D0">
            <w:pPr>
              <w:pStyle w:val="TableParagraph"/>
              <w:spacing w:before="6" w:line="214" w:lineRule="exact"/>
              <w:ind w:left="22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ECDIS</w:t>
            </w:r>
          </w:p>
        </w:tc>
        <w:tc>
          <w:tcPr>
            <w:tcW w:w="6075" w:type="dxa"/>
            <w:gridSpan w:val="4"/>
            <w:shd w:val="clear" w:color="auto" w:fill="00AFAA"/>
          </w:tcPr>
          <w:p w14:paraId="272DD9B2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F7C19" w14:paraId="099820B5" w14:textId="77777777" w:rsidTr="005B04D0">
        <w:trPr>
          <w:trHeight w:val="244"/>
        </w:trPr>
        <w:tc>
          <w:tcPr>
            <w:tcW w:w="542" w:type="dxa"/>
          </w:tcPr>
          <w:p w14:paraId="555B6629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2E6B1B45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5E0200E1" w14:textId="77777777" w:rsidR="001F7C19" w:rsidRDefault="001F7C19" w:rsidP="005B04D0">
            <w:pPr>
              <w:pStyle w:val="TableParagraph"/>
              <w:spacing w:before="11" w:line="214" w:lineRule="exact"/>
              <w:ind w:left="17" w:right="50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2.2.1</w:t>
            </w:r>
          </w:p>
        </w:tc>
        <w:tc>
          <w:tcPr>
            <w:tcW w:w="5932" w:type="dxa"/>
          </w:tcPr>
          <w:p w14:paraId="0DE89746" w14:textId="77777777" w:rsidR="001F7C19" w:rsidRDefault="001F7C19" w:rsidP="005B04D0">
            <w:pPr>
              <w:pStyle w:val="TableParagraph"/>
              <w:spacing w:before="11" w:line="214" w:lineRule="exact"/>
              <w:ind w:right="20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General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specifications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ECDIS</w:t>
            </w:r>
          </w:p>
        </w:tc>
        <w:tc>
          <w:tcPr>
            <w:tcW w:w="638" w:type="dxa"/>
            <w:vMerge w:val="restart"/>
          </w:tcPr>
          <w:p w14:paraId="2F00229C" w14:textId="77777777" w:rsidR="001F7C19" w:rsidRDefault="001F7C19" w:rsidP="005B04D0">
            <w:pPr>
              <w:pStyle w:val="TableParagraph"/>
              <w:spacing w:before="33"/>
              <w:rPr>
                <w:b/>
                <w:i/>
                <w:sz w:val="19"/>
              </w:rPr>
            </w:pPr>
          </w:p>
          <w:p w14:paraId="333C8DC5" w14:textId="77777777" w:rsidR="001F7C19" w:rsidRDefault="001F7C19" w:rsidP="005B04D0">
            <w:pPr>
              <w:pStyle w:val="TableParagraph"/>
              <w:ind w:right="74"/>
              <w:jc w:val="center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2</w:t>
            </w:r>
          </w:p>
        </w:tc>
        <w:tc>
          <w:tcPr>
            <w:tcW w:w="1699" w:type="dxa"/>
          </w:tcPr>
          <w:p w14:paraId="351782E7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2" w:type="dxa"/>
          </w:tcPr>
          <w:p w14:paraId="6205A491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vMerge w:val="restart"/>
          </w:tcPr>
          <w:p w14:paraId="0D8747EA" w14:textId="77777777" w:rsidR="001F7C19" w:rsidRDefault="001F7C19" w:rsidP="005B04D0">
            <w:pPr>
              <w:pStyle w:val="TableParagraph"/>
              <w:spacing w:before="33"/>
              <w:rPr>
                <w:b/>
                <w:i/>
                <w:sz w:val="19"/>
              </w:rPr>
            </w:pPr>
          </w:p>
          <w:p w14:paraId="19DE8B71" w14:textId="77777777" w:rsidR="001F7C19" w:rsidRDefault="001F7C19" w:rsidP="005B04D0">
            <w:pPr>
              <w:pStyle w:val="TableParagraph"/>
              <w:ind w:right="110"/>
              <w:jc w:val="center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4</w:t>
            </w:r>
          </w:p>
        </w:tc>
      </w:tr>
      <w:tr w:rsidR="001F7C19" w14:paraId="3D7FAC54" w14:textId="77777777" w:rsidTr="005B04D0">
        <w:trPr>
          <w:trHeight w:val="244"/>
        </w:trPr>
        <w:tc>
          <w:tcPr>
            <w:tcW w:w="542" w:type="dxa"/>
          </w:tcPr>
          <w:p w14:paraId="2C2B6B24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18B9FE13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3254E902" w14:textId="77777777" w:rsidR="001F7C19" w:rsidRDefault="001F7C19" w:rsidP="005B04D0">
            <w:pPr>
              <w:pStyle w:val="TableParagraph"/>
              <w:spacing w:before="11" w:line="214" w:lineRule="exact"/>
              <w:ind w:left="17" w:right="50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2.2.2</w:t>
            </w:r>
          </w:p>
        </w:tc>
        <w:tc>
          <w:tcPr>
            <w:tcW w:w="5932" w:type="dxa"/>
          </w:tcPr>
          <w:p w14:paraId="7E7BBDDA" w14:textId="77777777" w:rsidR="001F7C19" w:rsidRDefault="001F7C19" w:rsidP="005B04D0">
            <w:pPr>
              <w:pStyle w:val="TableParagraph"/>
              <w:spacing w:before="11" w:line="214" w:lineRule="exact"/>
              <w:ind w:right="20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IMO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carriage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requirements</w:t>
            </w:r>
          </w:p>
        </w:tc>
        <w:tc>
          <w:tcPr>
            <w:tcW w:w="638" w:type="dxa"/>
            <w:vMerge/>
            <w:tcBorders>
              <w:top w:val="nil"/>
            </w:tcBorders>
          </w:tcPr>
          <w:p w14:paraId="6C2F4303" w14:textId="77777777" w:rsidR="001F7C19" w:rsidRDefault="001F7C19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6C2ABCCD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2" w:type="dxa"/>
          </w:tcPr>
          <w:p w14:paraId="3E9A0846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14:paraId="363C2C63" w14:textId="77777777" w:rsidR="001F7C19" w:rsidRDefault="001F7C19" w:rsidP="005B04D0">
            <w:pPr>
              <w:rPr>
                <w:sz w:val="2"/>
                <w:szCs w:val="2"/>
              </w:rPr>
            </w:pPr>
          </w:p>
        </w:tc>
      </w:tr>
      <w:tr w:rsidR="001F7C19" w14:paraId="18D41F98" w14:textId="77777777" w:rsidTr="005B04D0">
        <w:trPr>
          <w:trHeight w:val="244"/>
        </w:trPr>
        <w:tc>
          <w:tcPr>
            <w:tcW w:w="542" w:type="dxa"/>
          </w:tcPr>
          <w:p w14:paraId="6602EE9A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19886CDA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21C4B80C" w14:textId="77777777" w:rsidR="001F7C19" w:rsidRDefault="001F7C19" w:rsidP="005B04D0">
            <w:pPr>
              <w:pStyle w:val="TableParagraph"/>
              <w:spacing w:before="6" w:line="218" w:lineRule="exact"/>
              <w:ind w:left="17" w:right="50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2.2.3</w:t>
            </w:r>
          </w:p>
        </w:tc>
        <w:tc>
          <w:tcPr>
            <w:tcW w:w="5932" w:type="dxa"/>
          </w:tcPr>
          <w:p w14:paraId="12D55777" w14:textId="77777777" w:rsidR="001F7C19" w:rsidRDefault="001F7C19" w:rsidP="005B04D0">
            <w:pPr>
              <w:pStyle w:val="TableParagraph"/>
              <w:spacing w:before="6" w:line="218" w:lineRule="exact"/>
              <w:ind w:right="20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Harmonisation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navigation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systems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board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vessel</w:t>
            </w:r>
          </w:p>
        </w:tc>
        <w:tc>
          <w:tcPr>
            <w:tcW w:w="638" w:type="dxa"/>
            <w:vMerge/>
            <w:tcBorders>
              <w:top w:val="nil"/>
            </w:tcBorders>
          </w:tcPr>
          <w:p w14:paraId="1D891F10" w14:textId="77777777" w:rsidR="001F7C19" w:rsidRDefault="001F7C19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30797072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2" w:type="dxa"/>
          </w:tcPr>
          <w:p w14:paraId="3DDB91C4" w14:textId="77777777" w:rsidR="001F7C19" w:rsidRDefault="001F7C19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14:paraId="2B73E991" w14:textId="77777777" w:rsidR="001F7C19" w:rsidRDefault="001F7C19" w:rsidP="005B04D0">
            <w:pPr>
              <w:rPr>
                <w:sz w:val="2"/>
                <w:szCs w:val="2"/>
              </w:rPr>
            </w:pPr>
          </w:p>
        </w:tc>
      </w:tr>
    </w:tbl>
    <w:p w14:paraId="4F31F4EE" w14:textId="7A160A3C" w:rsidR="00804B17" w:rsidRDefault="00804B17"/>
    <w:p w14:paraId="3A93A7F1" w14:textId="77777777" w:rsidR="00804B17" w:rsidRDefault="00804B17">
      <w:r>
        <w:br w:type="page"/>
      </w:r>
    </w:p>
    <w:p w14:paraId="0672B853" w14:textId="77777777" w:rsidR="001F7C19" w:rsidRDefault="001F7C19"/>
    <w:p w14:paraId="5A07E527" w14:textId="77777777" w:rsidR="00804B17" w:rsidRDefault="00804B17"/>
    <w:p w14:paraId="1A1F6C04" w14:textId="77777777" w:rsidR="00804B17" w:rsidRDefault="00804B17"/>
    <w:p w14:paraId="3349EB17" w14:textId="20C0B9F7" w:rsidR="00964908" w:rsidRPr="005545A5" w:rsidRDefault="00964908" w:rsidP="00964908">
      <w:pPr>
        <w:pStyle w:val="Heading2"/>
        <w:jc w:val="left"/>
        <w:rPr>
          <w:color w:val="009FDF"/>
          <w:sz w:val="31"/>
          <w:szCs w:val="31"/>
          <w:u w:val="single" w:color="009FDF"/>
        </w:rPr>
      </w:pPr>
      <w:r w:rsidRPr="005545A5">
        <w:rPr>
          <w:color w:val="009FDF"/>
          <w:sz w:val="31"/>
          <w:szCs w:val="31"/>
          <w:u w:val="single" w:color="009FDF"/>
        </w:rPr>
        <w:t xml:space="preserve">MODULE </w:t>
      </w:r>
      <w:r w:rsidR="00570AA5">
        <w:rPr>
          <w:color w:val="009FDF"/>
          <w:sz w:val="31"/>
          <w:szCs w:val="31"/>
          <w:u w:val="single" w:color="009FDF"/>
        </w:rPr>
        <w:t>3</w:t>
      </w:r>
      <w:r w:rsidRPr="005545A5">
        <w:rPr>
          <w:color w:val="009FDF"/>
          <w:sz w:val="31"/>
          <w:szCs w:val="31"/>
          <w:u w:val="single" w:color="009FDF"/>
        </w:rPr>
        <w:tab/>
      </w:r>
      <w:r w:rsidR="00570AA5" w:rsidRPr="00570AA5">
        <w:rPr>
          <w:color w:val="009FDF"/>
          <w:sz w:val="31"/>
          <w:szCs w:val="31"/>
          <w:u w:val="single" w:color="009FDF"/>
        </w:rPr>
        <w:t>GLOBAL NAVIGATION SATELLITE SYSTEMS</w:t>
      </w:r>
    </w:p>
    <w:p w14:paraId="35CC98D7" w14:textId="77777777" w:rsidR="00964908" w:rsidRPr="00C5207A" w:rsidRDefault="00964908" w:rsidP="008A2410">
      <w:pPr>
        <w:pStyle w:val="Heading3"/>
        <w:numPr>
          <w:ilvl w:val="0"/>
          <w:numId w:val="38"/>
        </w:numPr>
        <w:tabs>
          <w:tab w:val="left" w:pos="1091"/>
        </w:tabs>
        <w:spacing w:before="44"/>
        <w:rPr>
          <w:color w:val="00AFAA"/>
          <w:spacing w:val="-2"/>
        </w:rPr>
      </w:pPr>
      <w:r w:rsidRPr="005E6A86">
        <w:rPr>
          <w:noProof/>
          <w:color w:val="00AFAA"/>
          <w:spacing w:val="-2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3DAD2237" wp14:editId="0FF310BD">
                <wp:simplePos x="0" y="0"/>
                <wp:positionH relativeFrom="page">
                  <wp:posOffset>1195197</wp:posOffset>
                </wp:positionH>
                <wp:positionV relativeFrom="paragraph">
                  <wp:posOffset>279679</wp:posOffset>
                </wp:positionV>
                <wp:extent cx="935990" cy="12700"/>
                <wp:effectExtent l="0" t="0" r="0" b="0"/>
                <wp:wrapTopAndBottom/>
                <wp:docPr id="918968354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59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5990" h="12700">
                              <a:moveTo>
                                <a:pt x="9357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35736" y="12192"/>
                              </a:lnTo>
                              <a:lnTo>
                                <a:pt x="935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696B3F" id="Graphic 19" o:spid="_x0000_s1026" style="position:absolute;margin-left:94.1pt;margin-top:22pt;width:73.7pt;height:1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59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" path="m935736,l,,,12192r935736,l935736,xe" fillcolor="#00558c" stroked="f">
                <v:path arrowok="t"/>
                <w10:wrap type="topAndBottom" anchorx="page"/>
              </v:shape>
            </w:pict>
          </mc:Fallback>
        </mc:AlternateContent>
      </w:r>
      <w:r>
        <w:rPr>
          <w:color w:val="00AFAA"/>
          <w:spacing w:val="-2"/>
        </w:rPr>
        <w:t>SCOPE</w:t>
      </w:r>
    </w:p>
    <w:p w14:paraId="05102E86" w14:textId="329536AD" w:rsidR="00964908" w:rsidRDefault="00C1417F" w:rsidP="00964908">
      <w:pPr>
        <w:rPr>
          <w:spacing w:val="-2"/>
        </w:rPr>
      </w:pPr>
      <w:r>
        <w:t>This</w:t>
      </w:r>
      <w:r>
        <w:rPr>
          <w:spacing w:val="18"/>
        </w:rPr>
        <w:t xml:space="preserve"> </w:t>
      </w:r>
      <w:r>
        <w:t>module</w:t>
      </w:r>
      <w:r>
        <w:rPr>
          <w:spacing w:val="20"/>
        </w:rPr>
        <w:t xml:space="preserve"> </w:t>
      </w:r>
      <w:r>
        <w:t>describes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principles</w:t>
      </w:r>
      <w:r>
        <w:rPr>
          <w:spacing w:val="18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GNSS</w:t>
      </w:r>
      <w:r>
        <w:rPr>
          <w:spacing w:val="20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their</w:t>
      </w:r>
      <w:r>
        <w:rPr>
          <w:spacing w:val="19"/>
        </w:rPr>
        <w:t xml:space="preserve"> </w:t>
      </w:r>
      <w:r>
        <w:t>potential</w:t>
      </w:r>
      <w:r>
        <w:rPr>
          <w:spacing w:val="18"/>
        </w:rPr>
        <w:t xml:space="preserve"> </w:t>
      </w:r>
      <w:r>
        <w:rPr>
          <w:spacing w:val="-2"/>
        </w:rPr>
        <w:t>vulnerability</w:t>
      </w:r>
      <w:r>
        <w:rPr>
          <w:spacing w:val="-2"/>
        </w:rPr>
        <w:t>.</w:t>
      </w:r>
    </w:p>
    <w:p w14:paraId="58D589EB" w14:textId="77777777" w:rsidR="00964908" w:rsidRPr="00A95191" w:rsidRDefault="00964908" w:rsidP="008A2410">
      <w:pPr>
        <w:pStyle w:val="Heading3"/>
        <w:numPr>
          <w:ilvl w:val="0"/>
          <w:numId w:val="38"/>
        </w:numPr>
        <w:tabs>
          <w:tab w:val="left" w:pos="1091"/>
        </w:tabs>
        <w:spacing w:before="44"/>
        <w:rPr>
          <w:color w:val="00AFAA"/>
          <w:spacing w:val="-2"/>
        </w:rPr>
      </w:pPr>
      <w:r>
        <w:rPr>
          <w:b w:val="0"/>
          <w:noProof/>
          <w:sz w:val="7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318E2859" wp14:editId="7AD5E412">
                <wp:simplePos x="0" y="0"/>
                <wp:positionH relativeFrom="page">
                  <wp:posOffset>1196340</wp:posOffset>
                </wp:positionH>
                <wp:positionV relativeFrom="paragraph">
                  <wp:posOffset>285750</wp:posOffset>
                </wp:positionV>
                <wp:extent cx="917575" cy="12700"/>
                <wp:effectExtent l="0" t="0" r="0" b="0"/>
                <wp:wrapTopAndBottom/>
                <wp:docPr id="8908456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75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7575" h="12700">
                              <a:moveTo>
                                <a:pt x="917448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917448" y="12191"/>
                              </a:lnTo>
                              <a:lnTo>
                                <a:pt x="917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697DCE" id="Graphic 33" o:spid="_x0000_s1026" style="position:absolute;margin-left:94.2pt;margin-top:22.5pt;width:72.25pt;height:1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75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" path="m917448,l,,,12191r917448,l917448,xe" fillcolor="#00558c" stroked="f">
                <v:path arrowok="t"/>
                <w10:wrap type="topAndBottom" anchorx="page"/>
              </v:shape>
            </w:pict>
          </mc:Fallback>
        </mc:AlternateContent>
      </w:r>
      <w:r w:rsidRPr="00A95191">
        <w:rPr>
          <w:color w:val="00AFAA"/>
          <w:spacing w:val="-2"/>
        </w:rPr>
        <w:t xml:space="preserve">LEARNING </w:t>
      </w:r>
      <w:r>
        <w:rPr>
          <w:color w:val="00AFAA"/>
          <w:spacing w:val="-2"/>
        </w:rPr>
        <w:t>OBJECTIVES</w:t>
      </w:r>
    </w:p>
    <w:p w14:paraId="1318E1E7" w14:textId="709FF3D6" w:rsidR="00964908" w:rsidRDefault="00224725" w:rsidP="00964908">
      <w:pPr>
        <w:pStyle w:val="BodyText"/>
        <w:spacing w:before="126"/>
      </w:pPr>
      <w:r>
        <w:t>To</w:t>
      </w:r>
      <w:r>
        <w:rPr>
          <w:spacing w:val="22"/>
        </w:rPr>
        <w:t xml:space="preserve"> </w:t>
      </w:r>
      <w:r>
        <w:t>gain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b/>
        </w:rPr>
        <w:t>satisfactory</w:t>
      </w:r>
      <w:r>
        <w:rPr>
          <w:b/>
          <w:spacing w:val="21"/>
        </w:rPr>
        <w:t xml:space="preserve"> </w:t>
      </w:r>
      <w:r>
        <w:t>understanding</w:t>
      </w:r>
      <w:r>
        <w:rPr>
          <w:spacing w:val="23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global</w:t>
      </w:r>
      <w:r>
        <w:rPr>
          <w:spacing w:val="21"/>
        </w:rPr>
        <w:t xml:space="preserve"> </w:t>
      </w:r>
      <w:r>
        <w:t>navigation</w:t>
      </w:r>
      <w:r>
        <w:rPr>
          <w:spacing w:val="23"/>
        </w:rPr>
        <w:t xml:space="preserve"> </w:t>
      </w:r>
      <w:r>
        <w:t>satellite</w:t>
      </w:r>
      <w:r>
        <w:rPr>
          <w:spacing w:val="23"/>
        </w:rPr>
        <w:t xml:space="preserve"> </w:t>
      </w:r>
      <w:r>
        <w:t>based</w:t>
      </w:r>
      <w:r>
        <w:rPr>
          <w:spacing w:val="22"/>
        </w:rPr>
        <w:t xml:space="preserve"> </w:t>
      </w:r>
      <w:r>
        <w:t>systems,</w:t>
      </w:r>
      <w:r>
        <w:rPr>
          <w:spacing w:val="21"/>
        </w:rPr>
        <w:t xml:space="preserve"> </w:t>
      </w:r>
      <w:r>
        <w:t>their</w:t>
      </w:r>
      <w:r>
        <w:rPr>
          <w:spacing w:val="22"/>
        </w:rPr>
        <w:t xml:space="preserve"> </w:t>
      </w:r>
      <w:r>
        <w:t>vulnerabilities</w:t>
      </w:r>
      <w:r>
        <w:rPr>
          <w:spacing w:val="21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plans</w:t>
      </w:r>
      <w:r>
        <w:rPr>
          <w:spacing w:val="22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mitigate</w:t>
      </w:r>
      <w:r>
        <w:rPr>
          <w:spacing w:val="23"/>
        </w:rPr>
        <w:t xml:space="preserve"> </w:t>
      </w:r>
      <w:r>
        <w:t>against</w:t>
      </w:r>
      <w:r>
        <w:rPr>
          <w:spacing w:val="21"/>
        </w:rPr>
        <w:t xml:space="preserve"> </w:t>
      </w:r>
      <w:r>
        <w:t>such</w:t>
      </w:r>
      <w:r>
        <w:rPr>
          <w:spacing w:val="23"/>
        </w:rPr>
        <w:t xml:space="preserve"> </w:t>
      </w:r>
      <w:r>
        <w:rPr>
          <w:spacing w:val="-2"/>
        </w:rPr>
        <w:t>vulnerabilities</w:t>
      </w:r>
      <w:r w:rsidR="00964908" w:rsidRPr="00A95191">
        <w:t>.</w:t>
      </w:r>
    </w:p>
    <w:p w14:paraId="3C9F131D" w14:textId="0676008E" w:rsidR="00964908" w:rsidRPr="00A95191" w:rsidRDefault="00964908" w:rsidP="008A2410">
      <w:pPr>
        <w:pStyle w:val="Heading3"/>
        <w:numPr>
          <w:ilvl w:val="0"/>
          <w:numId w:val="38"/>
        </w:numPr>
        <w:tabs>
          <w:tab w:val="left" w:pos="1091"/>
        </w:tabs>
        <w:spacing w:before="44"/>
        <w:rPr>
          <w:color w:val="00AFAA"/>
          <w:spacing w:val="-2"/>
        </w:rPr>
      </w:pPr>
      <w:r w:rsidRPr="00A02869">
        <w:rPr>
          <w:color w:val="00AFAA"/>
          <w:spacing w:val="-2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09FEEB9E" wp14:editId="7E25EC9C">
                <wp:simplePos x="0" y="0"/>
                <wp:positionH relativeFrom="page">
                  <wp:posOffset>1196340</wp:posOffset>
                </wp:positionH>
                <wp:positionV relativeFrom="paragraph">
                  <wp:posOffset>285750</wp:posOffset>
                </wp:positionV>
                <wp:extent cx="917575" cy="12700"/>
                <wp:effectExtent l="0" t="0" r="0" b="0"/>
                <wp:wrapTopAndBottom/>
                <wp:docPr id="1804607202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75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7575" h="12700">
                              <a:moveTo>
                                <a:pt x="917448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917448" y="12191"/>
                              </a:lnTo>
                              <a:lnTo>
                                <a:pt x="917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A4A5A2" id="Graphic 33" o:spid="_x0000_s1026" style="position:absolute;margin-left:94.2pt;margin-top:22.5pt;width:72.25pt;height:1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75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" path="m917448,l,,,12191r917448,l917448,xe" fillcolor="#00558c" stroked="f">
                <v:path arrowok="t"/>
                <w10:wrap type="topAndBottom" anchorx="page"/>
              </v:shape>
            </w:pict>
          </mc:Fallback>
        </mc:AlternateContent>
      </w:r>
      <w:bookmarkStart w:id="50" w:name="_TOC_250006"/>
      <w:r w:rsidR="00B10569" w:rsidRPr="00B10569">
        <w:rPr>
          <w:color w:val="00AFAA"/>
        </w:rPr>
        <w:t xml:space="preserve"> </w:t>
      </w:r>
      <w:r w:rsidR="00B10569">
        <w:rPr>
          <w:color w:val="00AFAA"/>
        </w:rPr>
        <w:t>DETAILED</w:t>
      </w:r>
      <w:r w:rsidR="00B10569">
        <w:rPr>
          <w:color w:val="00AFAA"/>
          <w:spacing w:val="-8"/>
        </w:rPr>
        <w:t xml:space="preserve"> </w:t>
      </w:r>
      <w:r w:rsidR="00B10569">
        <w:rPr>
          <w:color w:val="00AFAA"/>
        </w:rPr>
        <w:t>TEACHING</w:t>
      </w:r>
      <w:r w:rsidR="00B10569">
        <w:rPr>
          <w:color w:val="00AFAA"/>
          <w:spacing w:val="-6"/>
        </w:rPr>
        <w:t xml:space="preserve"> </w:t>
      </w:r>
      <w:r w:rsidR="00B10569">
        <w:rPr>
          <w:color w:val="00AFAA"/>
        </w:rPr>
        <w:t>SYLLABUS</w:t>
      </w:r>
      <w:r w:rsidR="00B10569">
        <w:rPr>
          <w:color w:val="00AFAA"/>
          <w:spacing w:val="-7"/>
        </w:rPr>
        <w:t xml:space="preserve"> </w:t>
      </w:r>
      <w:r w:rsidR="00B10569">
        <w:rPr>
          <w:color w:val="00AFAA"/>
        </w:rPr>
        <w:t>FOR</w:t>
      </w:r>
      <w:r w:rsidR="00B10569">
        <w:rPr>
          <w:color w:val="00AFAA"/>
          <w:spacing w:val="-6"/>
        </w:rPr>
        <w:t xml:space="preserve"> </w:t>
      </w:r>
      <w:r w:rsidR="00B10569">
        <w:rPr>
          <w:color w:val="00AFAA"/>
        </w:rPr>
        <w:t>MODULE</w:t>
      </w:r>
      <w:r w:rsidR="00B10569">
        <w:rPr>
          <w:color w:val="00AFAA"/>
          <w:spacing w:val="-8"/>
        </w:rPr>
        <w:t xml:space="preserve"> </w:t>
      </w:r>
      <w:r w:rsidR="00B10569">
        <w:rPr>
          <w:color w:val="00AFAA"/>
        </w:rPr>
        <w:t>3</w:t>
      </w:r>
      <w:r w:rsidR="00B10569">
        <w:rPr>
          <w:color w:val="00AFAA"/>
          <w:spacing w:val="-7"/>
        </w:rPr>
        <w:t xml:space="preserve"> </w:t>
      </w:r>
      <w:r w:rsidR="00B10569">
        <w:rPr>
          <w:color w:val="00AFAA"/>
        </w:rPr>
        <w:t>–</w:t>
      </w:r>
      <w:r w:rsidR="00B10569">
        <w:rPr>
          <w:color w:val="00AFAA"/>
          <w:spacing w:val="-7"/>
        </w:rPr>
        <w:t xml:space="preserve"> </w:t>
      </w:r>
      <w:r w:rsidR="00B10569">
        <w:rPr>
          <w:color w:val="00AFAA"/>
        </w:rPr>
        <w:t>GLOBAL</w:t>
      </w:r>
      <w:r w:rsidR="00B10569">
        <w:rPr>
          <w:color w:val="00AFAA"/>
          <w:spacing w:val="-7"/>
        </w:rPr>
        <w:t xml:space="preserve"> </w:t>
      </w:r>
      <w:r w:rsidR="00B10569">
        <w:rPr>
          <w:color w:val="00AFAA"/>
        </w:rPr>
        <w:t>NAVIGATION</w:t>
      </w:r>
      <w:r w:rsidR="00B10569">
        <w:rPr>
          <w:color w:val="00AFAA"/>
          <w:spacing w:val="-7"/>
        </w:rPr>
        <w:t xml:space="preserve"> </w:t>
      </w:r>
      <w:r w:rsidR="00B10569">
        <w:rPr>
          <w:color w:val="00AFAA"/>
        </w:rPr>
        <w:t>SATELLITE</w:t>
      </w:r>
      <w:r w:rsidR="00B10569">
        <w:rPr>
          <w:color w:val="00AFAA"/>
          <w:spacing w:val="-7"/>
        </w:rPr>
        <w:t xml:space="preserve"> </w:t>
      </w:r>
      <w:bookmarkEnd w:id="50"/>
      <w:r w:rsidR="00B10569">
        <w:rPr>
          <w:color w:val="00AFAA"/>
          <w:spacing w:val="-2"/>
        </w:rPr>
        <w:t>SYSTEMS</w:t>
      </w:r>
    </w:p>
    <w:p w14:paraId="2919280C" w14:textId="77777777" w:rsidR="00FE7BB8" w:rsidRDefault="00FE7BB8"/>
    <w:p w14:paraId="5EFEEE3A" w14:textId="77777777" w:rsidR="00296BFE" w:rsidRDefault="00296BFE" w:rsidP="00296BFE">
      <w:pPr>
        <w:pStyle w:val="Heading4"/>
        <w:tabs>
          <w:tab w:val="left" w:pos="1137"/>
        </w:tabs>
        <w:rPr>
          <w:u w:val="none"/>
        </w:rPr>
      </w:pPr>
      <w:r>
        <w:rPr>
          <w:color w:val="575756"/>
          <w:u w:color="575756"/>
        </w:rPr>
        <w:t>Table</w:t>
      </w:r>
      <w:r>
        <w:rPr>
          <w:color w:val="575756"/>
          <w:spacing w:val="20"/>
          <w:u w:color="575756"/>
        </w:rPr>
        <w:t xml:space="preserve"> </w:t>
      </w:r>
      <w:r>
        <w:rPr>
          <w:color w:val="575756"/>
          <w:spacing w:val="-10"/>
          <w:u w:color="575756"/>
        </w:rPr>
        <w:t>4</w:t>
      </w:r>
      <w:r>
        <w:rPr>
          <w:color w:val="575756"/>
          <w:u w:val="none"/>
        </w:rPr>
        <w:tab/>
      </w:r>
      <w:r>
        <w:rPr>
          <w:color w:val="575756"/>
          <w:u w:color="575756"/>
        </w:rPr>
        <w:t>Detailed</w:t>
      </w:r>
      <w:r>
        <w:rPr>
          <w:color w:val="575756"/>
          <w:spacing w:val="22"/>
          <w:u w:color="575756"/>
        </w:rPr>
        <w:t xml:space="preserve"> </w:t>
      </w:r>
      <w:r>
        <w:rPr>
          <w:color w:val="575756"/>
          <w:u w:color="575756"/>
        </w:rPr>
        <w:t>Teaching</w:t>
      </w:r>
      <w:r>
        <w:rPr>
          <w:color w:val="575756"/>
          <w:spacing w:val="23"/>
          <w:u w:color="575756"/>
        </w:rPr>
        <w:t xml:space="preserve"> </w:t>
      </w:r>
      <w:r>
        <w:rPr>
          <w:color w:val="575756"/>
          <w:u w:color="575756"/>
        </w:rPr>
        <w:t>Syllabus</w:t>
      </w:r>
      <w:r>
        <w:rPr>
          <w:color w:val="575756"/>
          <w:spacing w:val="22"/>
          <w:u w:color="575756"/>
        </w:rPr>
        <w:t xml:space="preserve"> </w:t>
      </w:r>
      <w:r>
        <w:rPr>
          <w:color w:val="575756"/>
          <w:u w:color="575756"/>
        </w:rPr>
        <w:t>-</w:t>
      </w:r>
      <w:r>
        <w:rPr>
          <w:color w:val="575756"/>
          <w:spacing w:val="21"/>
          <w:u w:color="575756"/>
        </w:rPr>
        <w:t xml:space="preserve"> </w:t>
      </w:r>
      <w:r>
        <w:rPr>
          <w:color w:val="575756"/>
          <w:u w:color="575756"/>
        </w:rPr>
        <w:t>Module</w:t>
      </w:r>
      <w:r>
        <w:rPr>
          <w:color w:val="575756"/>
          <w:spacing w:val="23"/>
          <w:u w:color="575756"/>
        </w:rPr>
        <w:t xml:space="preserve"> </w:t>
      </w:r>
      <w:r>
        <w:rPr>
          <w:color w:val="575756"/>
          <w:spacing w:val="-10"/>
          <w:u w:color="575756"/>
        </w:rPr>
        <w:t>3</w:t>
      </w:r>
    </w:p>
    <w:p w14:paraId="2D99135A" w14:textId="77777777" w:rsidR="00FE7BB8" w:rsidRDefault="00FE7BB8"/>
    <w:tbl>
      <w:tblPr>
        <w:tblW w:w="0" w:type="auto"/>
        <w:tblInd w:w="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"/>
        <w:gridCol w:w="701"/>
        <w:gridCol w:w="845"/>
        <w:gridCol w:w="5847"/>
        <w:gridCol w:w="754"/>
        <w:gridCol w:w="1695"/>
        <w:gridCol w:w="3049"/>
        <w:gridCol w:w="678"/>
      </w:tblGrid>
      <w:tr w:rsidR="00C13B55" w14:paraId="256D89EC" w14:textId="77777777" w:rsidTr="005B04D0">
        <w:trPr>
          <w:trHeight w:val="1516"/>
        </w:trPr>
        <w:tc>
          <w:tcPr>
            <w:tcW w:w="586" w:type="dxa"/>
            <w:textDirection w:val="btLr"/>
          </w:tcPr>
          <w:p w14:paraId="2C944AA3" w14:textId="77777777" w:rsidR="00C13B55" w:rsidRDefault="00C13B55" w:rsidP="005B04D0">
            <w:pPr>
              <w:pStyle w:val="TableParagraph"/>
              <w:spacing w:before="179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Module</w:t>
            </w:r>
          </w:p>
        </w:tc>
        <w:tc>
          <w:tcPr>
            <w:tcW w:w="701" w:type="dxa"/>
            <w:textDirection w:val="btLr"/>
          </w:tcPr>
          <w:p w14:paraId="500007A3" w14:textId="77777777" w:rsidR="00C13B55" w:rsidRDefault="00C13B55" w:rsidP="005B04D0">
            <w:pPr>
              <w:pStyle w:val="TableParagraph"/>
              <w:spacing w:before="231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Element</w:t>
            </w:r>
          </w:p>
        </w:tc>
        <w:tc>
          <w:tcPr>
            <w:tcW w:w="845" w:type="dxa"/>
            <w:textDirection w:val="btLr"/>
          </w:tcPr>
          <w:p w14:paraId="2C31C970" w14:textId="77777777" w:rsidR="00C13B55" w:rsidRDefault="00C13B55" w:rsidP="005B04D0">
            <w:pPr>
              <w:pStyle w:val="TableParagraph"/>
              <w:spacing w:before="75"/>
              <w:rPr>
                <w:b/>
                <w:i/>
                <w:sz w:val="19"/>
              </w:rPr>
            </w:pPr>
          </w:p>
          <w:p w14:paraId="0D09A3A2" w14:textId="77777777" w:rsidR="00C13B55" w:rsidRDefault="00C13B55" w:rsidP="005B04D0">
            <w:pPr>
              <w:pStyle w:val="TableParagraph"/>
              <w:spacing w:before="1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z w:val="19"/>
              </w:rPr>
              <w:t>Sub-</w:t>
            </w:r>
            <w:r>
              <w:rPr>
                <w:b/>
                <w:color w:val="00AFAA"/>
                <w:spacing w:val="-2"/>
                <w:sz w:val="19"/>
              </w:rPr>
              <w:t>element</w:t>
            </w:r>
          </w:p>
        </w:tc>
        <w:tc>
          <w:tcPr>
            <w:tcW w:w="5847" w:type="dxa"/>
          </w:tcPr>
          <w:p w14:paraId="45D73E71" w14:textId="77777777" w:rsidR="00C13B55" w:rsidRDefault="00C13B55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6D833E8E" w14:textId="77777777" w:rsidR="00C13B55" w:rsidRDefault="00C13B55" w:rsidP="005B04D0">
            <w:pPr>
              <w:pStyle w:val="TableParagraph"/>
              <w:spacing w:before="180"/>
              <w:rPr>
                <w:b/>
                <w:i/>
                <w:sz w:val="19"/>
              </w:rPr>
            </w:pPr>
          </w:p>
          <w:p w14:paraId="5F03AEB1" w14:textId="77777777" w:rsidR="00C13B55" w:rsidRDefault="00C13B55" w:rsidP="005B04D0">
            <w:pPr>
              <w:pStyle w:val="TableParagraph"/>
              <w:ind w:left="222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Subject</w:t>
            </w:r>
          </w:p>
        </w:tc>
        <w:tc>
          <w:tcPr>
            <w:tcW w:w="754" w:type="dxa"/>
            <w:textDirection w:val="btLr"/>
          </w:tcPr>
          <w:p w14:paraId="2B51A5BA" w14:textId="77777777" w:rsidR="00C13B55" w:rsidRDefault="00C13B55" w:rsidP="005B04D0">
            <w:pPr>
              <w:pStyle w:val="TableParagraph"/>
              <w:spacing w:before="139" w:line="254" w:lineRule="auto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 xml:space="preserve">Level of </w:t>
            </w:r>
            <w:r>
              <w:rPr>
                <w:b/>
                <w:color w:val="00AFAA"/>
                <w:spacing w:val="-2"/>
                <w:sz w:val="19"/>
              </w:rPr>
              <w:t>Competence</w:t>
            </w:r>
          </w:p>
        </w:tc>
        <w:tc>
          <w:tcPr>
            <w:tcW w:w="1695" w:type="dxa"/>
          </w:tcPr>
          <w:p w14:paraId="764F99D9" w14:textId="77777777" w:rsidR="00C13B55" w:rsidRDefault="00C13B55" w:rsidP="005B04D0">
            <w:pPr>
              <w:pStyle w:val="TableParagraph"/>
              <w:spacing w:before="167"/>
              <w:rPr>
                <w:b/>
                <w:i/>
                <w:sz w:val="19"/>
              </w:rPr>
            </w:pPr>
          </w:p>
          <w:p w14:paraId="66CE0C65" w14:textId="77777777" w:rsidR="00C13B55" w:rsidRDefault="00C13B55" w:rsidP="005B04D0">
            <w:pPr>
              <w:pStyle w:val="TableParagraph"/>
              <w:spacing w:line="254" w:lineRule="auto"/>
              <w:ind w:left="221" w:right="146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sz w:val="19"/>
              </w:rPr>
              <w:t xml:space="preserve">Recommended </w:t>
            </w:r>
            <w:r>
              <w:rPr>
                <w:b/>
                <w:color w:val="00AFAA"/>
                <w:w w:val="105"/>
                <w:sz w:val="19"/>
              </w:rPr>
              <w:t>training aids and exercises</w:t>
            </w:r>
          </w:p>
        </w:tc>
        <w:tc>
          <w:tcPr>
            <w:tcW w:w="3049" w:type="dxa"/>
          </w:tcPr>
          <w:p w14:paraId="09BE748F" w14:textId="77777777" w:rsidR="00C13B55" w:rsidRDefault="00C13B55" w:rsidP="005B04D0">
            <w:pPr>
              <w:pStyle w:val="TableParagraph"/>
              <w:spacing w:before="42"/>
              <w:rPr>
                <w:b/>
                <w:i/>
                <w:sz w:val="19"/>
              </w:rPr>
            </w:pPr>
          </w:p>
          <w:p w14:paraId="6A8A3AB5" w14:textId="77777777" w:rsidR="00C13B55" w:rsidRDefault="00C13B55" w:rsidP="005B04D0">
            <w:pPr>
              <w:pStyle w:val="TableParagraph"/>
              <w:spacing w:before="1"/>
              <w:ind w:left="220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References</w:t>
            </w:r>
          </w:p>
          <w:p w14:paraId="53FB2AC3" w14:textId="77777777" w:rsidR="00C13B55" w:rsidRDefault="00C13B55" w:rsidP="005B04D0">
            <w:pPr>
              <w:pStyle w:val="TableParagraph"/>
              <w:spacing w:before="25"/>
              <w:rPr>
                <w:b/>
                <w:i/>
                <w:sz w:val="19"/>
              </w:rPr>
            </w:pPr>
          </w:p>
          <w:p w14:paraId="63087B1A" w14:textId="77777777" w:rsidR="00F96E5D" w:rsidRDefault="00C13B55" w:rsidP="005B04D0">
            <w:pPr>
              <w:pStyle w:val="TableParagraph"/>
              <w:spacing w:line="254" w:lineRule="auto"/>
              <w:ind w:left="220" w:right="691"/>
              <w:rPr>
                <w:b/>
                <w:color w:val="00AFAA"/>
                <w:w w:val="105"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Rec</w:t>
            </w:r>
            <w:r>
              <w:rPr>
                <w:b/>
                <w:color w:val="00AFAA"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color w:val="00AFAA"/>
                <w:w w:val="105"/>
                <w:sz w:val="19"/>
              </w:rPr>
              <w:t>=</w:t>
            </w:r>
            <w:r>
              <w:rPr>
                <w:b/>
                <w:color w:val="00AFAA"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color w:val="00AFAA"/>
                <w:w w:val="105"/>
                <w:sz w:val="19"/>
              </w:rPr>
              <w:t xml:space="preserve">Recommendation </w:t>
            </w:r>
          </w:p>
          <w:p w14:paraId="65A46217" w14:textId="2E7BEB8E" w:rsidR="00C13B55" w:rsidRDefault="00F96E5D" w:rsidP="005B04D0">
            <w:pPr>
              <w:pStyle w:val="TableParagraph"/>
              <w:spacing w:line="254" w:lineRule="auto"/>
              <w:ind w:left="220" w:right="691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G</w:t>
            </w:r>
            <w:r w:rsidR="00C13B55">
              <w:rPr>
                <w:b/>
                <w:color w:val="00AFAA"/>
                <w:spacing w:val="80"/>
                <w:w w:val="105"/>
                <w:sz w:val="19"/>
              </w:rPr>
              <w:t xml:space="preserve"> </w:t>
            </w:r>
            <w:r w:rsidR="00C13B55">
              <w:rPr>
                <w:b/>
                <w:color w:val="00AFAA"/>
                <w:w w:val="105"/>
                <w:sz w:val="19"/>
              </w:rPr>
              <w:t>= Guideline</w:t>
            </w:r>
          </w:p>
        </w:tc>
        <w:tc>
          <w:tcPr>
            <w:tcW w:w="678" w:type="dxa"/>
            <w:textDirection w:val="btLr"/>
          </w:tcPr>
          <w:p w14:paraId="6E53F1BB" w14:textId="77777777" w:rsidR="00C13B55" w:rsidRDefault="00C13B55" w:rsidP="005B04D0">
            <w:pPr>
              <w:pStyle w:val="TableParagraph"/>
              <w:spacing w:before="218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Lecture</w:t>
            </w:r>
            <w:r>
              <w:rPr>
                <w:b/>
                <w:color w:val="00AFAA"/>
                <w:spacing w:val="-5"/>
                <w:w w:val="105"/>
                <w:sz w:val="19"/>
              </w:rPr>
              <w:t xml:space="preserve"> No.</w:t>
            </w:r>
          </w:p>
        </w:tc>
      </w:tr>
      <w:tr w:rsidR="00C13B55" w14:paraId="13E22F8A" w14:textId="77777777" w:rsidTr="005B04D0">
        <w:trPr>
          <w:trHeight w:val="244"/>
        </w:trPr>
        <w:tc>
          <w:tcPr>
            <w:tcW w:w="586" w:type="dxa"/>
          </w:tcPr>
          <w:p w14:paraId="7650E74A" w14:textId="77777777" w:rsidR="00C13B55" w:rsidRDefault="00C13B55" w:rsidP="005B04D0">
            <w:pPr>
              <w:pStyle w:val="TableParagraph"/>
              <w:spacing w:before="6" w:line="218" w:lineRule="exact"/>
              <w:ind w:right="27"/>
              <w:jc w:val="center"/>
              <w:rPr>
                <w:b/>
                <w:sz w:val="19"/>
              </w:rPr>
            </w:pPr>
            <w:r>
              <w:rPr>
                <w:b/>
                <w:spacing w:val="-10"/>
                <w:w w:val="105"/>
                <w:sz w:val="19"/>
              </w:rPr>
              <w:t>3</w:t>
            </w:r>
          </w:p>
        </w:tc>
        <w:tc>
          <w:tcPr>
            <w:tcW w:w="701" w:type="dxa"/>
            <w:shd w:val="clear" w:color="auto" w:fill="00AFAA"/>
          </w:tcPr>
          <w:p w14:paraId="18C609CE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  <w:vMerge w:val="restart"/>
            <w:shd w:val="clear" w:color="auto" w:fill="00AFAA"/>
          </w:tcPr>
          <w:p w14:paraId="0072EA7F" w14:textId="77777777" w:rsidR="00C13B55" w:rsidRDefault="00C13B55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47" w:type="dxa"/>
          </w:tcPr>
          <w:p w14:paraId="539AC8A0" w14:textId="77777777" w:rsidR="00C13B55" w:rsidRDefault="00C13B55" w:rsidP="005B04D0">
            <w:pPr>
              <w:pStyle w:val="TableParagraph"/>
              <w:spacing w:before="6" w:line="218" w:lineRule="exact"/>
              <w:ind w:left="1455"/>
              <w:rPr>
                <w:b/>
                <w:sz w:val="19"/>
              </w:rPr>
            </w:pPr>
            <w:r>
              <w:rPr>
                <w:b/>
                <w:sz w:val="19"/>
              </w:rPr>
              <w:t>Global</w:t>
            </w:r>
            <w:r>
              <w:rPr>
                <w:b/>
                <w:spacing w:val="28"/>
                <w:sz w:val="19"/>
              </w:rPr>
              <w:t xml:space="preserve"> </w:t>
            </w:r>
            <w:r>
              <w:rPr>
                <w:b/>
                <w:sz w:val="19"/>
              </w:rPr>
              <w:t>Navigation</w:t>
            </w:r>
            <w:r>
              <w:rPr>
                <w:b/>
                <w:spacing w:val="31"/>
                <w:sz w:val="19"/>
              </w:rPr>
              <w:t xml:space="preserve"> </w:t>
            </w:r>
            <w:r>
              <w:rPr>
                <w:b/>
                <w:sz w:val="19"/>
              </w:rPr>
              <w:t>Satellite</w:t>
            </w:r>
            <w:r>
              <w:rPr>
                <w:b/>
                <w:spacing w:val="29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Systems</w:t>
            </w:r>
          </w:p>
        </w:tc>
        <w:tc>
          <w:tcPr>
            <w:tcW w:w="6176" w:type="dxa"/>
            <w:gridSpan w:val="4"/>
            <w:vMerge w:val="restart"/>
            <w:shd w:val="clear" w:color="auto" w:fill="00AFAA"/>
          </w:tcPr>
          <w:p w14:paraId="740F8EB2" w14:textId="77777777" w:rsidR="00C13B55" w:rsidRDefault="00C13B55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13B55" w14:paraId="56128AFB" w14:textId="77777777" w:rsidTr="005B04D0">
        <w:trPr>
          <w:trHeight w:val="244"/>
        </w:trPr>
        <w:tc>
          <w:tcPr>
            <w:tcW w:w="586" w:type="dxa"/>
          </w:tcPr>
          <w:p w14:paraId="674671C2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14871B43" w14:textId="77777777" w:rsidR="00C13B55" w:rsidRDefault="00C13B55" w:rsidP="005B04D0">
            <w:pPr>
              <w:pStyle w:val="TableParagraph"/>
              <w:spacing w:before="6" w:line="218" w:lineRule="exact"/>
              <w:ind w:left="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3.1</w:t>
            </w:r>
          </w:p>
        </w:tc>
        <w:tc>
          <w:tcPr>
            <w:tcW w:w="845" w:type="dxa"/>
            <w:vMerge/>
            <w:tcBorders>
              <w:top w:val="nil"/>
            </w:tcBorders>
            <w:shd w:val="clear" w:color="auto" w:fill="00AFAA"/>
          </w:tcPr>
          <w:p w14:paraId="1E2D8F84" w14:textId="77777777" w:rsidR="00C13B55" w:rsidRDefault="00C13B55" w:rsidP="005B04D0">
            <w:pPr>
              <w:rPr>
                <w:sz w:val="2"/>
                <w:szCs w:val="2"/>
              </w:rPr>
            </w:pPr>
          </w:p>
        </w:tc>
        <w:tc>
          <w:tcPr>
            <w:tcW w:w="5847" w:type="dxa"/>
          </w:tcPr>
          <w:p w14:paraId="54E77AF1" w14:textId="77777777" w:rsidR="00C13B55" w:rsidRDefault="00C13B55" w:rsidP="005B04D0">
            <w:pPr>
              <w:pStyle w:val="TableParagraph"/>
              <w:spacing w:before="6" w:line="218" w:lineRule="exact"/>
              <w:ind w:left="22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Review</w:t>
            </w:r>
            <w:r>
              <w:rPr>
                <w:b/>
                <w:spacing w:val="-5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of</w:t>
            </w:r>
            <w:r>
              <w:rPr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Determining</w:t>
            </w:r>
            <w:r>
              <w:rPr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Continuous</w:t>
            </w:r>
            <w:r>
              <w:rPr>
                <w:b/>
                <w:spacing w:val="-5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Position</w:t>
            </w:r>
            <w:r>
              <w:rPr>
                <w:b/>
                <w:spacing w:val="-5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at</w:t>
            </w:r>
            <w:r>
              <w:rPr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spacing w:val="-5"/>
                <w:w w:val="105"/>
                <w:sz w:val="19"/>
              </w:rPr>
              <w:t>Sea</w:t>
            </w:r>
          </w:p>
        </w:tc>
        <w:tc>
          <w:tcPr>
            <w:tcW w:w="6176" w:type="dxa"/>
            <w:gridSpan w:val="4"/>
            <w:vMerge/>
            <w:tcBorders>
              <w:top w:val="nil"/>
            </w:tcBorders>
            <w:shd w:val="clear" w:color="auto" w:fill="00AFAA"/>
          </w:tcPr>
          <w:p w14:paraId="4F644E09" w14:textId="77777777" w:rsidR="00C13B55" w:rsidRDefault="00C13B55" w:rsidP="005B04D0">
            <w:pPr>
              <w:rPr>
                <w:sz w:val="2"/>
                <w:szCs w:val="2"/>
              </w:rPr>
            </w:pPr>
          </w:p>
        </w:tc>
      </w:tr>
      <w:tr w:rsidR="00C13B55" w14:paraId="48B1D70F" w14:textId="77777777" w:rsidTr="005B04D0">
        <w:trPr>
          <w:trHeight w:val="729"/>
        </w:trPr>
        <w:tc>
          <w:tcPr>
            <w:tcW w:w="586" w:type="dxa"/>
          </w:tcPr>
          <w:p w14:paraId="206AA59D" w14:textId="77777777" w:rsidR="00C13B55" w:rsidRDefault="00C13B55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36603720" w14:textId="77777777" w:rsidR="00C13B55" w:rsidRDefault="00C13B55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14:paraId="242F9E38" w14:textId="77777777" w:rsidR="00C13B55" w:rsidRDefault="00C13B55" w:rsidP="005B04D0">
            <w:pPr>
              <w:pStyle w:val="TableParagraph"/>
              <w:spacing w:before="18"/>
              <w:rPr>
                <w:b/>
                <w:i/>
                <w:sz w:val="19"/>
              </w:rPr>
            </w:pPr>
          </w:p>
          <w:p w14:paraId="51D58AC8" w14:textId="77777777" w:rsidR="00C13B55" w:rsidRDefault="00C13B55" w:rsidP="005B04D0">
            <w:pPr>
              <w:pStyle w:val="TableParagraph"/>
              <w:spacing w:before="1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3.1.1</w:t>
            </w:r>
          </w:p>
        </w:tc>
        <w:tc>
          <w:tcPr>
            <w:tcW w:w="5847" w:type="dxa"/>
          </w:tcPr>
          <w:p w14:paraId="0839FC97" w14:textId="77777777" w:rsidR="00C13B55" w:rsidRDefault="00C13B55" w:rsidP="005B04D0">
            <w:pPr>
              <w:pStyle w:val="TableParagraph"/>
              <w:spacing w:before="18"/>
              <w:rPr>
                <w:b/>
                <w:i/>
                <w:sz w:val="19"/>
              </w:rPr>
            </w:pPr>
          </w:p>
          <w:p w14:paraId="339BEFD8" w14:textId="77777777" w:rsidR="00C13B55" w:rsidRDefault="00C13B55" w:rsidP="005B04D0">
            <w:pPr>
              <w:pStyle w:val="TableParagraph"/>
              <w:spacing w:before="1"/>
              <w:ind w:right="21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Global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Navigation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Satellite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Systems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current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status</w:t>
            </w:r>
          </w:p>
        </w:tc>
        <w:tc>
          <w:tcPr>
            <w:tcW w:w="754" w:type="dxa"/>
            <w:vMerge w:val="restart"/>
          </w:tcPr>
          <w:p w14:paraId="004CF3C9" w14:textId="77777777" w:rsidR="00C13B55" w:rsidRDefault="00C13B55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23310FFB" w14:textId="77777777" w:rsidR="00C13B55" w:rsidRDefault="00C13B55" w:rsidP="005B04D0">
            <w:pPr>
              <w:pStyle w:val="TableParagraph"/>
              <w:spacing w:before="166"/>
              <w:rPr>
                <w:b/>
                <w:i/>
                <w:sz w:val="19"/>
              </w:rPr>
            </w:pPr>
          </w:p>
          <w:p w14:paraId="2C3EDF3C" w14:textId="77777777" w:rsidR="00C13B55" w:rsidRDefault="00C13B55" w:rsidP="005B04D0">
            <w:pPr>
              <w:pStyle w:val="TableParagraph"/>
              <w:ind w:left="221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2</w:t>
            </w:r>
          </w:p>
        </w:tc>
        <w:tc>
          <w:tcPr>
            <w:tcW w:w="1695" w:type="dxa"/>
          </w:tcPr>
          <w:p w14:paraId="0306DADD" w14:textId="77777777" w:rsidR="00C13B55" w:rsidRDefault="00C13B55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9" w:type="dxa"/>
          </w:tcPr>
          <w:p w14:paraId="39071080" w14:textId="77777777" w:rsidR="00C13B55" w:rsidRPr="00D82A6C" w:rsidRDefault="00C13B55" w:rsidP="005B04D0">
            <w:pPr>
              <w:pStyle w:val="TableParagraph"/>
              <w:spacing w:before="6"/>
              <w:ind w:left="220"/>
              <w:rPr>
                <w:sz w:val="19"/>
                <w:lang w:val="pt-PT"/>
              </w:rPr>
            </w:pPr>
            <w:r w:rsidRPr="00D82A6C">
              <w:rPr>
                <w:spacing w:val="-2"/>
                <w:w w:val="105"/>
                <w:sz w:val="19"/>
                <w:lang w:val="pt-PT"/>
              </w:rPr>
              <w:t>NAVGUIDE</w:t>
            </w:r>
          </w:p>
          <w:p w14:paraId="5F10CB87" w14:textId="50AC52A5" w:rsidR="00C13B55" w:rsidRPr="00D82A6C" w:rsidRDefault="00C13B55" w:rsidP="005B04D0">
            <w:pPr>
              <w:pStyle w:val="TableParagraph"/>
              <w:spacing w:line="240" w:lineRule="atLeast"/>
              <w:ind w:left="220" w:right="1705"/>
              <w:rPr>
                <w:sz w:val="19"/>
                <w:lang w:val="pt-PT"/>
              </w:rPr>
            </w:pPr>
            <w:r w:rsidRPr="00D82A6C">
              <w:rPr>
                <w:w w:val="105"/>
                <w:sz w:val="19"/>
                <w:lang w:val="pt-PT"/>
              </w:rPr>
              <w:t>IALA</w:t>
            </w:r>
            <w:r w:rsidRPr="00D82A6C">
              <w:rPr>
                <w:spacing w:val="-12"/>
                <w:w w:val="105"/>
                <w:sz w:val="19"/>
                <w:lang w:val="pt-PT"/>
              </w:rPr>
              <w:t xml:space="preserve"> </w:t>
            </w:r>
            <w:r w:rsidRPr="00D82A6C">
              <w:rPr>
                <w:w w:val="105"/>
                <w:sz w:val="19"/>
                <w:lang w:val="pt-PT"/>
              </w:rPr>
              <w:t xml:space="preserve">WWRNP Rec </w:t>
            </w:r>
            <w:del w:id="51" w:author="Jaime Alvarez" w:date="2025-09-18T16:58:00Z" w16du:dateUtc="2025-09-18T14:58:00Z">
              <w:r w:rsidRPr="00D82A6C" w:rsidDel="000016AB">
                <w:rPr>
                  <w:w w:val="105"/>
                  <w:sz w:val="19"/>
                  <w:lang w:val="pt-PT"/>
                </w:rPr>
                <w:delText>R-135</w:delText>
              </w:r>
            </w:del>
            <w:ins w:id="52" w:author="Jaime Alvarez" w:date="2025-09-18T16:58:00Z" w16du:dateUtc="2025-09-18T14:58:00Z">
              <w:r w:rsidR="000016AB">
                <w:rPr>
                  <w:w w:val="105"/>
                  <w:sz w:val="19"/>
                  <w:lang w:val="pt-PT"/>
                </w:rPr>
                <w:t>R0135</w:t>
              </w:r>
            </w:ins>
          </w:p>
        </w:tc>
        <w:tc>
          <w:tcPr>
            <w:tcW w:w="678" w:type="dxa"/>
            <w:vMerge w:val="restart"/>
          </w:tcPr>
          <w:p w14:paraId="225CE066" w14:textId="77777777" w:rsidR="00C13B55" w:rsidRPr="00D82A6C" w:rsidRDefault="00C13B55" w:rsidP="005B04D0">
            <w:pPr>
              <w:pStyle w:val="TableParagraph"/>
              <w:spacing w:before="153"/>
              <w:rPr>
                <w:b/>
                <w:i/>
                <w:sz w:val="19"/>
                <w:lang w:val="pt-PT"/>
              </w:rPr>
            </w:pPr>
          </w:p>
          <w:p w14:paraId="6019612D" w14:textId="77777777" w:rsidR="00C13B55" w:rsidRDefault="00C13B55" w:rsidP="005B04D0">
            <w:pPr>
              <w:pStyle w:val="TableParagraph"/>
              <w:ind w:left="219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5</w:t>
            </w:r>
          </w:p>
        </w:tc>
      </w:tr>
      <w:tr w:rsidR="00C13B55" w14:paraId="5015FF46" w14:textId="77777777" w:rsidTr="005B04D0">
        <w:trPr>
          <w:trHeight w:val="244"/>
        </w:trPr>
        <w:tc>
          <w:tcPr>
            <w:tcW w:w="586" w:type="dxa"/>
          </w:tcPr>
          <w:p w14:paraId="699440E0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7789B6D3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14:paraId="7937BA9B" w14:textId="77777777" w:rsidR="00C13B55" w:rsidRDefault="00C13B55" w:rsidP="005B04D0">
            <w:pPr>
              <w:pStyle w:val="TableParagraph"/>
              <w:spacing w:before="6" w:line="218" w:lineRule="exact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3.1.2</w:t>
            </w:r>
          </w:p>
        </w:tc>
        <w:tc>
          <w:tcPr>
            <w:tcW w:w="5847" w:type="dxa"/>
          </w:tcPr>
          <w:p w14:paraId="69FEB32F" w14:textId="77777777" w:rsidR="00C13B55" w:rsidRDefault="00C13B55" w:rsidP="005B04D0">
            <w:pPr>
              <w:pStyle w:val="TableParagraph"/>
              <w:spacing w:before="6" w:line="218" w:lineRule="exact"/>
              <w:ind w:right="20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Systems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meet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IMO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accuracy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standards</w:t>
            </w:r>
          </w:p>
        </w:tc>
        <w:tc>
          <w:tcPr>
            <w:tcW w:w="754" w:type="dxa"/>
            <w:vMerge/>
            <w:tcBorders>
              <w:top w:val="nil"/>
            </w:tcBorders>
          </w:tcPr>
          <w:p w14:paraId="6B2CFB0C" w14:textId="77777777" w:rsidR="00C13B55" w:rsidRDefault="00C13B55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37A7E78F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49" w:type="dxa"/>
          </w:tcPr>
          <w:p w14:paraId="3F6B1784" w14:textId="77777777" w:rsidR="00C13B55" w:rsidRDefault="00C13B55" w:rsidP="005B04D0">
            <w:pPr>
              <w:pStyle w:val="TableParagraph"/>
              <w:spacing w:before="6" w:line="218" w:lineRule="exact"/>
              <w:ind w:left="220"/>
              <w:rPr>
                <w:sz w:val="19"/>
              </w:rPr>
            </w:pPr>
            <w:r>
              <w:rPr>
                <w:w w:val="105"/>
                <w:sz w:val="19"/>
              </w:rPr>
              <w:t>IMO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Resolution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A.1046(27)</w:t>
            </w:r>
          </w:p>
        </w:tc>
        <w:tc>
          <w:tcPr>
            <w:tcW w:w="678" w:type="dxa"/>
            <w:vMerge/>
            <w:tcBorders>
              <w:top w:val="nil"/>
            </w:tcBorders>
          </w:tcPr>
          <w:p w14:paraId="0A71F022" w14:textId="77777777" w:rsidR="00C13B55" w:rsidRDefault="00C13B55" w:rsidP="005B04D0">
            <w:pPr>
              <w:rPr>
                <w:sz w:val="2"/>
                <w:szCs w:val="2"/>
              </w:rPr>
            </w:pPr>
          </w:p>
        </w:tc>
      </w:tr>
      <w:tr w:rsidR="00C13B55" w14:paraId="280FA937" w14:textId="77777777" w:rsidTr="005B04D0">
        <w:trPr>
          <w:trHeight w:val="244"/>
        </w:trPr>
        <w:tc>
          <w:tcPr>
            <w:tcW w:w="586" w:type="dxa"/>
          </w:tcPr>
          <w:p w14:paraId="76EEFFBC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49D5D14C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14:paraId="2ACB3025" w14:textId="77777777" w:rsidR="00C13B55" w:rsidRDefault="00C13B55" w:rsidP="005B04D0">
            <w:pPr>
              <w:pStyle w:val="TableParagraph"/>
              <w:spacing w:before="6" w:line="218" w:lineRule="exact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3.1.3</w:t>
            </w:r>
          </w:p>
        </w:tc>
        <w:tc>
          <w:tcPr>
            <w:tcW w:w="5847" w:type="dxa"/>
          </w:tcPr>
          <w:p w14:paraId="5002C59F" w14:textId="77777777" w:rsidR="00C13B55" w:rsidRDefault="00C13B55" w:rsidP="005B04D0">
            <w:pPr>
              <w:pStyle w:val="TableParagraph"/>
              <w:spacing w:before="6" w:line="218" w:lineRule="exact"/>
              <w:ind w:right="209"/>
              <w:jc w:val="right"/>
              <w:rPr>
                <w:sz w:val="19"/>
              </w:rPr>
            </w:pPr>
            <w:r>
              <w:rPr>
                <w:sz w:val="19"/>
              </w:rPr>
              <w:t>Ground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Based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Augmentation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z w:val="19"/>
              </w:rPr>
              <w:t>Systems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(GBAS)</w:t>
            </w:r>
          </w:p>
        </w:tc>
        <w:tc>
          <w:tcPr>
            <w:tcW w:w="754" w:type="dxa"/>
            <w:vMerge/>
            <w:tcBorders>
              <w:top w:val="nil"/>
            </w:tcBorders>
          </w:tcPr>
          <w:p w14:paraId="156437DC" w14:textId="77777777" w:rsidR="00C13B55" w:rsidRDefault="00C13B55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40BFB742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49" w:type="dxa"/>
          </w:tcPr>
          <w:p w14:paraId="15E62BA2" w14:textId="5863509F" w:rsidR="00C13B55" w:rsidRDefault="00C13B55" w:rsidP="005B04D0">
            <w:pPr>
              <w:pStyle w:val="TableParagraph"/>
              <w:spacing w:before="6" w:line="218" w:lineRule="exact"/>
              <w:ind w:left="220"/>
              <w:rPr>
                <w:sz w:val="19"/>
              </w:rPr>
            </w:pPr>
            <w:del w:id="53" w:author="Jaime Alvarez" w:date="2025-09-18T16:58:00Z" w16du:dateUtc="2025-09-18T14:58:00Z">
              <w:r w:rsidDel="000016AB">
                <w:rPr>
                  <w:w w:val="105"/>
                  <w:sz w:val="19"/>
                </w:rPr>
                <w:delText>Rec</w:delText>
              </w:r>
              <w:r w:rsidDel="000016AB">
                <w:rPr>
                  <w:spacing w:val="-4"/>
                  <w:w w:val="105"/>
                  <w:sz w:val="19"/>
                </w:rPr>
                <w:delText xml:space="preserve"> </w:delText>
              </w:r>
              <w:r w:rsidDel="000016AB">
                <w:rPr>
                  <w:w w:val="105"/>
                  <w:sz w:val="19"/>
                </w:rPr>
                <w:delText>115</w:delText>
              </w:r>
            </w:del>
            <w:ins w:id="54" w:author="Jaime Alvarez" w:date="2025-09-18T16:58:00Z" w16du:dateUtc="2025-09-18T14:58:00Z">
              <w:r w:rsidR="000016AB">
                <w:rPr>
                  <w:w w:val="105"/>
                  <w:sz w:val="19"/>
                </w:rPr>
                <w:t>R0115</w:t>
              </w:r>
            </w:ins>
            <w:r>
              <w:rPr>
                <w:w w:val="105"/>
                <w:sz w:val="19"/>
              </w:rPr>
              <w:t>;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del w:id="55" w:author="Jaime Alvarez" w:date="2025-09-18T16:58:00Z" w16du:dateUtc="2025-09-18T14:58:00Z">
              <w:r w:rsidDel="000016AB">
                <w:rPr>
                  <w:w w:val="105"/>
                  <w:sz w:val="19"/>
                </w:rPr>
                <w:delText>R-</w:delText>
              </w:r>
              <w:r w:rsidDel="000016AB">
                <w:rPr>
                  <w:spacing w:val="-5"/>
                  <w:w w:val="105"/>
                  <w:sz w:val="19"/>
                </w:rPr>
                <w:delText>121</w:delText>
              </w:r>
            </w:del>
            <w:ins w:id="56" w:author="Jaime Alvarez" w:date="2025-09-18T16:58:00Z" w16du:dateUtc="2025-09-18T14:58:00Z">
              <w:r w:rsidR="000016AB">
                <w:rPr>
                  <w:w w:val="105"/>
                  <w:sz w:val="19"/>
                </w:rPr>
                <w:t>R0121</w:t>
              </w:r>
            </w:ins>
          </w:p>
        </w:tc>
        <w:tc>
          <w:tcPr>
            <w:tcW w:w="678" w:type="dxa"/>
            <w:vMerge/>
            <w:tcBorders>
              <w:top w:val="nil"/>
            </w:tcBorders>
          </w:tcPr>
          <w:p w14:paraId="3A24925C" w14:textId="77777777" w:rsidR="00C13B55" w:rsidRDefault="00C13B55" w:rsidP="005B04D0">
            <w:pPr>
              <w:rPr>
                <w:sz w:val="2"/>
                <w:szCs w:val="2"/>
              </w:rPr>
            </w:pPr>
          </w:p>
        </w:tc>
      </w:tr>
      <w:tr w:rsidR="00C13B55" w14:paraId="467E54DF" w14:textId="77777777" w:rsidTr="005B04D0">
        <w:trPr>
          <w:trHeight w:val="244"/>
        </w:trPr>
        <w:tc>
          <w:tcPr>
            <w:tcW w:w="586" w:type="dxa"/>
          </w:tcPr>
          <w:p w14:paraId="7BDB7BFE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2E30B763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14:paraId="1DF80B09" w14:textId="77777777" w:rsidR="00C13B55" w:rsidRDefault="00C13B55" w:rsidP="005B04D0">
            <w:pPr>
              <w:pStyle w:val="TableParagraph"/>
              <w:spacing w:before="6" w:line="218" w:lineRule="exact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3.1.4</w:t>
            </w:r>
          </w:p>
        </w:tc>
        <w:tc>
          <w:tcPr>
            <w:tcW w:w="5847" w:type="dxa"/>
          </w:tcPr>
          <w:p w14:paraId="4FCC2957" w14:textId="77777777" w:rsidR="00C13B55" w:rsidRDefault="00C13B55" w:rsidP="005B04D0">
            <w:pPr>
              <w:pStyle w:val="TableParagraph"/>
              <w:spacing w:before="6" w:line="218" w:lineRule="exact"/>
              <w:ind w:right="208"/>
              <w:jc w:val="right"/>
              <w:rPr>
                <w:sz w:val="19"/>
              </w:rPr>
            </w:pPr>
            <w:r>
              <w:rPr>
                <w:sz w:val="19"/>
              </w:rPr>
              <w:t>Satellite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Based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Augmentation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Systems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(SBAS)</w:t>
            </w:r>
          </w:p>
        </w:tc>
        <w:tc>
          <w:tcPr>
            <w:tcW w:w="754" w:type="dxa"/>
            <w:vMerge/>
            <w:tcBorders>
              <w:top w:val="nil"/>
            </w:tcBorders>
          </w:tcPr>
          <w:p w14:paraId="665ADCF9" w14:textId="77777777" w:rsidR="00C13B55" w:rsidRDefault="00C13B55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46DC2BA7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49" w:type="dxa"/>
          </w:tcPr>
          <w:p w14:paraId="07836E6D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8" w:type="dxa"/>
            <w:vMerge/>
            <w:tcBorders>
              <w:top w:val="nil"/>
            </w:tcBorders>
          </w:tcPr>
          <w:p w14:paraId="58300D62" w14:textId="77777777" w:rsidR="00C13B55" w:rsidRDefault="00C13B55" w:rsidP="005B04D0">
            <w:pPr>
              <w:rPr>
                <w:sz w:val="2"/>
                <w:szCs w:val="2"/>
              </w:rPr>
            </w:pPr>
          </w:p>
        </w:tc>
      </w:tr>
      <w:tr w:rsidR="00C13B55" w14:paraId="7E154B8D" w14:textId="77777777" w:rsidTr="005B04D0">
        <w:trPr>
          <w:trHeight w:val="244"/>
        </w:trPr>
        <w:tc>
          <w:tcPr>
            <w:tcW w:w="586" w:type="dxa"/>
          </w:tcPr>
          <w:p w14:paraId="778ADAE8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24FCE5B4" w14:textId="77777777" w:rsidR="00C13B55" w:rsidRDefault="00C13B55" w:rsidP="005B04D0">
            <w:pPr>
              <w:pStyle w:val="TableParagraph"/>
              <w:spacing w:before="6" w:line="218" w:lineRule="exact"/>
              <w:ind w:left="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3.2</w:t>
            </w:r>
          </w:p>
        </w:tc>
        <w:tc>
          <w:tcPr>
            <w:tcW w:w="845" w:type="dxa"/>
            <w:shd w:val="clear" w:color="auto" w:fill="00AFAA"/>
          </w:tcPr>
          <w:p w14:paraId="1504E1C4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47" w:type="dxa"/>
          </w:tcPr>
          <w:p w14:paraId="7755D898" w14:textId="77777777" w:rsidR="00C13B55" w:rsidRDefault="00C13B55" w:rsidP="005B04D0">
            <w:pPr>
              <w:pStyle w:val="TableParagraph"/>
              <w:spacing w:before="6" w:line="218" w:lineRule="exact"/>
              <w:ind w:left="22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GNSS</w:t>
            </w:r>
            <w:r>
              <w:rPr>
                <w:b/>
                <w:spacing w:val="-3"/>
                <w:w w:val="105"/>
                <w:sz w:val="19"/>
              </w:rPr>
              <w:t xml:space="preserve"> </w:t>
            </w:r>
            <w:r>
              <w:rPr>
                <w:b/>
                <w:spacing w:val="-2"/>
                <w:w w:val="105"/>
                <w:sz w:val="19"/>
              </w:rPr>
              <w:t>Vulnerability</w:t>
            </w:r>
          </w:p>
        </w:tc>
        <w:tc>
          <w:tcPr>
            <w:tcW w:w="6176" w:type="dxa"/>
            <w:gridSpan w:val="4"/>
            <w:shd w:val="clear" w:color="auto" w:fill="00AFAA"/>
          </w:tcPr>
          <w:p w14:paraId="3363287E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13B55" w14:paraId="7928DAE5" w14:textId="77777777" w:rsidTr="005B04D0">
        <w:trPr>
          <w:trHeight w:val="244"/>
        </w:trPr>
        <w:tc>
          <w:tcPr>
            <w:tcW w:w="586" w:type="dxa"/>
          </w:tcPr>
          <w:p w14:paraId="12006200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33BC648E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14:paraId="5D6A6B29" w14:textId="77777777" w:rsidR="00C13B55" w:rsidRDefault="00C13B55" w:rsidP="005B04D0">
            <w:pPr>
              <w:pStyle w:val="TableParagraph"/>
              <w:spacing w:before="6" w:line="218" w:lineRule="exact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3.2.1</w:t>
            </w:r>
          </w:p>
        </w:tc>
        <w:tc>
          <w:tcPr>
            <w:tcW w:w="5847" w:type="dxa"/>
          </w:tcPr>
          <w:p w14:paraId="569DD9FC" w14:textId="77777777" w:rsidR="00C13B55" w:rsidRDefault="00C13B55" w:rsidP="005B04D0">
            <w:pPr>
              <w:pStyle w:val="TableParagraph"/>
              <w:spacing w:before="6" w:line="218" w:lineRule="exact"/>
              <w:ind w:right="21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Natural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sources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vulnerability</w:t>
            </w:r>
          </w:p>
        </w:tc>
        <w:tc>
          <w:tcPr>
            <w:tcW w:w="754" w:type="dxa"/>
            <w:vMerge w:val="restart"/>
          </w:tcPr>
          <w:p w14:paraId="00C08D70" w14:textId="77777777" w:rsidR="00C13B55" w:rsidRDefault="00C13B55" w:rsidP="005B04D0">
            <w:pPr>
              <w:pStyle w:val="TableParagraph"/>
              <w:spacing w:before="28"/>
              <w:rPr>
                <w:b/>
                <w:i/>
                <w:sz w:val="19"/>
              </w:rPr>
            </w:pPr>
          </w:p>
          <w:p w14:paraId="75FEC2F2" w14:textId="77777777" w:rsidR="00C13B55" w:rsidRDefault="00C13B55" w:rsidP="005B04D0">
            <w:pPr>
              <w:pStyle w:val="TableParagraph"/>
              <w:ind w:left="221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2</w:t>
            </w:r>
          </w:p>
        </w:tc>
        <w:tc>
          <w:tcPr>
            <w:tcW w:w="1695" w:type="dxa"/>
          </w:tcPr>
          <w:p w14:paraId="4989C622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49" w:type="dxa"/>
          </w:tcPr>
          <w:p w14:paraId="4582F445" w14:textId="2C77AEF8" w:rsidR="00C13B55" w:rsidRDefault="00C13B55" w:rsidP="005B04D0">
            <w:pPr>
              <w:pStyle w:val="TableParagraph"/>
              <w:spacing w:before="6" w:line="218" w:lineRule="exact"/>
              <w:ind w:left="220"/>
              <w:rPr>
                <w:sz w:val="19"/>
              </w:rPr>
            </w:pPr>
            <w:del w:id="57" w:author="Jaime Alvarez" w:date="2025-09-18T16:58:00Z" w16du:dateUtc="2025-09-18T14:58:00Z">
              <w:r w:rsidDel="000016AB">
                <w:rPr>
                  <w:w w:val="105"/>
                  <w:sz w:val="19"/>
                </w:rPr>
                <w:delText>Rec</w:delText>
              </w:r>
              <w:r w:rsidDel="000016AB">
                <w:rPr>
                  <w:spacing w:val="-5"/>
                  <w:w w:val="105"/>
                  <w:sz w:val="19"/>
                </w:rPr>
                <w:delText xml:space="preserve"> </w:delText>
              </w:r>
              <w:r w:rsidDel="000016AB">
                <w:rPr>
                  <w:w w:val="105"/>
                  <w:sz w:val="19"/>
                </w:rPr>
                <w:delText>R-</w:delText>
              </w:r>
              <w:r w:rsidDel="000016AB">
                <w:rPr>
                  <w:spacing w:val="-5"/>
                  <w:w w:val="105"/>
                  <w:sz w:val="19"/>
                </w:rPr>
                <w:delText>129</w:delText>
              </w:r>
            </w:del>
            <w:ins w:id="58" w:author="Jaime Alvarez" w:date="2025-09-18T16:58:00Z" w16du:dateUtc="2025-09-18T14:58:00Z">
              <w:r w:rsidR="000016AB">
                <w:rPr>
                  <w:w w:val="105"/>
                  <w:sz w:val="19"/>
                </w:rPr>
                <w:t>R0129</w:t>
              </w:r>
            </w:ins>
            <w:ins w:id="59" w:author="Jaime Alvarez" w:date="2025-09-18T17:03:00Z" w16du:dateUtc="2025-09-18T15:03:00Z">
              <w:r w:rsidR="00DD6A81">
                <w:rPr>
                  <w:w w:val="105"/>
                  <w:sz w:val="19"/>
                </w:rPr>
                <w:t xml:space="preserve"> / G11</w:t>
              </w:r>
              <w:r w:rsidR="00447A88">
                <w:rPr>
                  <w:w w:val="105"/>
                  <w:sz w:val="19"/>
                </w:rPr>
                <w:t>80</w:t>
              </w:r>
            </w:ins>
          </w:p>
        </w:tc>
        <w:tc>
          <w:tcPr>
            <w:tcW w:w="678" w:type="dxa"/>
            <w:vMerge w:val="restart"/>
          </w:tcPr>
          <w:p w14:paraId="4BE1E6D0" w14:textId="77777777" w:rsidR="00C13B55" w:rsidRDefault="00C13B55" w:rsidP="005B04D0">
            <w:pPr>
              <w:pStyle w:val="TableParagraph"/>
              <w:spacing w:before="28"/>
              <w:rPr>
                <w:b/>
                <w:i/>
                <w:sz w:val="19"/>
              </w:rPr>
            </w:pPr>
          </w:p>
          <w:p w14:paraId="34609B0C" w14:textId="77777777" w:rsidR="00C13B55" w:rsidRDefault="00C13B55" w:rsidP="005B04D0">
            <w:pPr>
              <w:pStyle w:val="TableParagraph"/>
              <w:ind w:left="219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6</w:t>
            </w:r>
          </w:p>
        </w:tc>
      </w:tr>
      <w:tr w:rsidR="00C13B55" w14:paraId="12ED7836" w14:textId="77777777" w:rsidTr="005B04D0">
        <w:trPr>
          <w:trHeight w:val="244"/>
        </w:trPr>
        <w:tc>
          <w:tcPr>
            <w:tcW w:w="586" w:type="dxa"/>
          </w:tcPr>
          <w:p w14:paraId="2F628498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7185895E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14:paraId="2AF3C64C" w14:textId="77777777" w:rsidR="00C13B55" w:rsidRDefault="00C13B55" w:rsidP="005B04D0">
            <w:pPr>
              <w:pStyle w:val="TableParagraph"/>
              <w:spacing w:before="6" w:line="218" w:lineRule="exact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3.2.2</w:t>
            </w:r>
          </w:p>
        </w:tc>
        <w:tc>
          <w:tcPr>
            <w:tcW w:w="5847" w:type="dxa"/>
          </w:tcPr>
          <w:p w14:paraId="650B21DB" w14:textId="77777777" w:rsidR="00C13B55" w:rsidRDefault="00C13B55" w:rsidP="005B04D0">
            <w:pPr>
              <w:pStyle w:val="TableParagraph"/>
              <w:spacing w:before="6" w:line="218" w:lineRule="exact"/>
              <w:ind w:right="20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Human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sources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vulnerability</w:t>
            </w:r>
          </w:p>
        </w:tc>
        <w:tc>
          <w:tcPr>
            <w:tcW w:w="754" w:type="dxa"/>
            <w:vMerge/>
            <w:tcBorders>
              <w:top w:val="nil"/>
            </w:tcBorders>
          </w:tcPr>
          <w:p w14:paraId="771EBD00" w14:textId="77777777" w:rsidR="00C13B55" w:rsidRDefault="00C13B55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71459F29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49" w:type="dxa"/>
          </w:tcPr>
          <w:p w14:paraId="16F7D2F8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8" w:type="dxa"/>
            <w:vMerge/>
            <w:tcBorders>
              <w:top w:val="nil"/>
            </w:tcBorders>
          </w:tcPr>
          <w:p w14:paraId="3C653D4D" w14:textId="77777777" w:rsidR="00C13B55" w:rsidRDefault="00C13B55" w:rsidP="005B04D0">
            <w:pPr>
              <w:rPr>
                <w:sz w:val="2"/>
                <w:szCs w:val="2"/>
              </w:rPr>
            </w:pPr>
          </w:p>
        </w:tc>
      </w:tr>
      <w:tr w:rsidR="00C13B55" w14:paraId="6B8AEF80" w14:textId="77777777" w:rsidTr="005B04D0">
        <w:trPr>
          <w:trHeight w:val="244"/>
        </w:trPr>
        <w:tc>
          <w:tcPr>
            <w:tcW w:w="586" w:type="dxa"/>
          </w:tcPr>
          <w:p w14:paraId="3B295CCD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3CD9EC41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14:paraId="0F4953E8" w14:textId="77777777" w:rsidR="00C13B55" w:rsidRDefault="00C13B55" w:rsidP="005B04D0">
            <w:pPr>
              <w:pStyle w:val="TableParagraph"/>
              <w:spacing w:before="6" w:line="218" w:lineRule="exact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3.2.3</w:t>
            </w:r>
          </w:p>
        </w:tc>
        <w:tc>
          <w:tcPr>
            <w:tcW w:w="5847" w:type="dxa"/>
          </w:tcPr>
          <w:p w14:paraId="0B249A0A" w14:textId="77777777" w:rsidR="00C13B55" w:rsidRDefault="00C13B55" w:rsidP="005B04D0">
            <w:pPr>
              <w:pStyle w:val="TableParagraph"/>
              <w:spacing w:before="6" w:line="218" w:lineRule="exact"/>
              <w:ind w:right="210"/>
              <w:jc w:val="right"/>
              <w:rPr>
                <w:sz w:val="19"/>
              </w:rPr>
            </w:pPr>
            <w:r>
              <w:rPr>
                <w:sz w:val="19"/>
              </w:rPr>
              <w:t>Mitigation</w:t>
            </w:r>
            <w:r>
              <w:rPr>
                <w:spacing w:val="3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measures</w:t>
            </w:r>
          </w:p>
        </w:tc>
        <w:tc>
          <w:tcPr>
            <w:tcW w:w="754" w:type="dxa"/>
            <w:vMerge/>
            <w:tcBorders>
              <w:top w:val="nil"/>
            </w:tcBorders>
          </w:tcPr>
          <w:p w14:paraId="1636324C" w14:textId="77777777" w:rsidR="00C13B55" w:rsidRDefault="00C13B55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38345E15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49" w:type="dxa"/>
          </w:tcPr>
          <w:p w14:paraId="4C0A289D" w14:textId="77777777" w:rsidR="00C13B55" w:rsidRDefault="00C13B55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8" w:type="dxa"/>
            <w:vMerge/>
            <w:tcBorders>
              <w:top w:val="nil"/>
            </w:tcBorders>
          </w:tcPr>
          <w:p w14:paraId="3CC4F8D6" w14:textId="77777777" w:rsidR="00C13B55" w:rsidRDefault="00C13B55" w:rsidP="005B04D0">
            <w:pPr>
              <w:rPr>
                <w:sz w:val="2"/>
                <w:szCs w:val="2"/>
              </w:rPr>
            </w:pPr>
          </w:p>
        </w:tc>
      </w:tr>
    </w:tbl>
    <w:p w14:paraId="3014E4A5" w14:textId="77777777" w:rsidR="00C13B55" w:rsidRDefault="00C13B55"/>
    <w:p w14:paraId="29B9CD11" w14:textId="77777777" w:rsidR="00FE7BB8" w:rsidRDefault="00FE7BB8"/>
    <w:p w14:paraId="0D54B1FE" w14:textId="25A70D51" w:rsidR="00CE4C0E" w:rsidRDefault="00CE4C0E">
      <w:pPr>
        <w:rPr>
          <w:ins w:id="60" w:author="Jaime Alvarez" w:date="2025-09-18T17:04:00Z" w16du:dateUtc="2025-09-18T15:04:00Z"/>
        </w:rPr>
      </w:pPr>
      <w:ins w:id="61" w:author="Jaime Alvarez" w:date="2025-09-18T17:04:00Z" w16du:dateUtc="2025-09-18T15:04:00Z">
        <w:r>
          <w:br w:type="page"/>
        </w:r>
      </w:ins>
    </w:p>
    <w:p w14:paraId="43DF8704" w14:textId="77777777" w:rsidR="00FE7BB8" w:rsidRDefault="00FE7BB8">
      <w:pPr>
        <w:rPr>
          <w:ins w:id="62" w:author="Jaime Alvarez" w:date="2025-09-18T17:05:00Z" w16du:dateUtc="2025-09-18T15:05:00Z"/>
        </w:rPr>
      </w:pPr>
    </w:p>
    <w:p w14:paraId="48DA2680" w14:textId="77777777" w:rsidR="00E662EF" w:rsidRDefault="00E662EF">
      <w:pPr>
        <w:rPr>
          <w:ins w:id="63" w:author="Jaime Alvarez" w:date="2025-09-18T17:05:00Z" w16du:dateUtc="2025-09-18T15:05:00Z"/>
        </w:rPr>
      </w:pPr>
    </w:p>
    <w:p w14:paraId="51204657" w14:textId="77777777" w:rsidR="001B1C58" w:rsidRDefault="001B1C58">
      <w:pPr>
        <w:rPr>
          <w:ins w:id="64" w:author="Jaime Alvarez" w:date="2025-09-18T17:05:00Z" w16du:dateUtc="2025-09-18T15:05:00Z"/>
        </w:rPr>
      </w:pPr>
    </w:p>
    <w:p w14:paraId="35D142F6" w14:textId="03E89E4A" w:rsidR="001B1C58" w:rsidRPr="005545A5" w:rsidRDefault="001B1C58" w:rsidP="001B1C58">
      <w:pPr>
        <w:pStyle w:val="Heading2"/>
        <w:jc w:val="left"/>
        <w:rPr>
          <w:color w:val="009FDF"/>
          <w:sz w:val="31"/>
          <w:szCs w:val="31"/>
          <w:u w:val="single" w:color="009FDF"/>
        </w:rPr>
      </w:pPr>
      <w:r w:rsidRPr="005545A5">
        <w:rPr>
          <w:color w:val="009FDF"/>
          <w:sz w:val="31"/>
          <w:szCs w:val="31"/>
          <w:u w:val="single" w:color="009FDF"/>
        </w:rPr>
        <w:t xml:space="preserve">MODULE </w:t>
      </w:r>
      <w:r w:rsidR="001A6B48">
        <w:rPr>
          <w:color w:val="009FDF"/>
          <w:sz w:val="31"/>
          <w:szCs w:val="31"/>
          <w:u w:val="single" w:color="009FDF"/>
        </w:rPr>
        <w:t>4</w:t>
      </w:r>
      <w:r w:rsidRPr="005545A5">
        <w:rPr>
          <w:color w:val="009FDF"/>
          <w:sz w:val="31"/>
          <w:szCs w:val="31"/>
          <w:u w:val="single" w:color="009FDF"/>
        </w:rPr>
        <w:tab/>
      </w:r>
      <w:r w:rsidR="001A6B48">
        <w:rPr>
          <w:color w:val="009FDF"/>
          <w:sz w:val="31"/>
          <w:u w:val="single" w:color="009FDF"/>
        </w:rPr>
        <w:t>POSITION,</w:t>
      </w:r>
      <w:r w:rsidR="001A6B48">
        <w:rPr>
          <w:color w:val="009FDF"/>
          <w:spacing w:val="32"/>
          <w:sz w:val="31"/>
          <w:u w:val="single" w:color="009FDF"/>
        </w:rPr>
        <w:t xml:space="preserve"> </w:t>
      </w:r>
      <w:r w:rsidR="001A6B48">
        <w:rPr>
          <w:color w:val="009FDF"/>
          <w:sz w:val="31"/>
          <w:u w:val="single" w:color="009FDF"/>
        </w:rPr>
        <w:t>NAVIGATION</w:t>
      </w:r>
      <w:r w:rsidR="001A6B48">
        <w:rPr>
          <w:color w:val="009FDF"/>
          <w:spacing w:val="35"/>
          <w:sz w:val="31"/>
          <w:u w:val="single" w:color="009FDF"/>
        </w:rPr>
        <w:t xml:space="preserve"> </w:t>
      </w:r>
      <w:r w:rsidR="001A6B48">
        <w:rPr>
          <w:color w:val="009FDF"/>
          <w:sz w:val="31"/>
          <w:u w:val="single" w:color="009FDF"/>
        </w:rPr>
        <w:t>AND</w:t>
      </w:r>
      <w:r w:rsidR="001A6B48">
        <w:rPr>
          <w:color w:val="009FDF"/>
          <w:spacing w:val="36"/>
          <w:sz w:val="31"/>
          <w:u w:val="single" w:color="009FDF"/>
        </w:rPr>
        <w:t xml:space="preserve"> </w:t>
      </w:r>
      <w:r w:rsidR="001A6B48">
        <w:rPr>
          <w:color w:val="009FDF"/>
          <w:spacing w:val="-2"/>
          <w:sz w:val="31"/>
          <w:u w:val="single" w:color="009FDF"/>
        </w:rPr>
        <w:t>TIMING</w:t>
      </w:r>
    </w:p>
    <w:p w14:paraId="3802B7D7" w14:textId="77777777" w:rsidR="001B1C58" w:rsidRPr="00C5207A" w:rsidRDefault="001B1C58" w:rsidP="008A2410">
      <w:pPr>
        <w:pStyle w:val="Heading3"/>
        <w:numPr>
          <w:ilvl w:val="0"/>
          <w:numId w:val="37"/>
        </w:numPr>
        <w:tabs>
          <w:tab w:val="left" w:pos="1091"/>
        </w:tabs>
        <w:spacing w:before="44"/>
        <w:rPr>
          <w:color w:val="00AFAA"/>
          <w:spacing w:val="-2"/>
        </w:rPr>
      </w:pPr>
      <w:r w:rsidRPr="005E6A86">
        <w:rPr>
          <w:noProof/>
          <w:color w:val="00AFAA"/>
          <w:spacing w:val="-2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1D0CA49C" wp14:editId="39177505">
                <wp:simplePos x="0" y="0"/>
                <wp:positionH relativeFrom="page">
                  <wp:posOffset>1195197</wp:posOffset>
                </wp:positionH>
                <wp:positionV relativeFrom="paragraph">
                  <wp:posOffset>279679</wp:posOffset>
                </wp:positionV>
                <wp:extent cx="935990" cy="12700"/>
                <wp:effectExtent l="0" t="0" r="0" b="0"/>
                <wp:wrapTopAndBottom/>
                <wp:docPr id="91403401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59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5990" h="12700">
                              <a:moveTo>
                                <a:pt x="9357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35736" y="12192"/>
                              </a:lnTo>
                              <a:lnTo>
                                <a:pt x="935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7E01D8" id="Graphic 19" o:spid="_x0000_s1026" style="position:absolute;margin-left:94.1pt;margin-top:22pt;width:73.7pt;height:1pt;z-index:-25165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59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" path="m935736,l,,,12192r935736,l935736,xe" fillcolor="#00558c" stroked="f">
                <v:path arrowok="t"/>
                <w10:wrap type="topAndBottom" anchorx="page"/>
              </v:shape>
            </w:pict>
          </mc:Fallback>
        </mc:AlternateContent>
      </w:r>
      <w:r>
        <w:rPr>
          <w:color w:val="00AFAA"/>
          <w:spacing w:val="-2"/>
        </w:rPr>
        <w:t>SCOPE</w:t>
      </w:r>
    </w:p>
    <w:p w14:paraId="5B537471" w14:textId="23749729" w:rsidR="001B1C58" w:rsidRDefault="001613FE" w:rsidP="001B1C58">
      <w:pPr>
        <w:rPr>
          <w:spacing w:val="-2"/>
        </w:rPr>
      </w:pPr>
      <w:r>
        <w:t>This</w:t>
      </w:r>
      <w:r>
        <w:rPr>
          <w:spacing w:val="22"/>
        </w:rPr>
        <w:t xml:space="preserve"> </w:t>
      </w:r>
      <w:r>
        <w:t>module</w:t>
      </w:r>
      <w:r>
        <w:rPr>
          <w:spacing w:val="25"/>
        </w:rPr>
        <w:t xml:space="preserve"> </w:t>
      </w:r>
      <w:r>
        <w:t>describes</w:t>
      </w:r>
      <w:r>
        <w:rPr>
          <w:spacing w:val="22"/>
        </w:rPr>
        <w:t xml:space="preserve"> </w:t>
      </w:r>
      <w:r>
        <w:t>why</w:t>
      </w:r>
      <w:r>
        <w:rPr>
          <w:spacing w:val="25"/>
        </w:rPr>
        <w:t xml:space="preserve"> </w:t>
      </w:r>
      <w:r>
        <w:t>an</w:t>
      </w:r>
      <w:r>
        <w:rPr>
          <w:spacing w:val="24"/>
        </w:rPr>
        <w:t xml:space="preserve"> </w:t>
      </w:r>
      <w:r>
        <w:t>uninterrupted</w:t>
      </w:r>
      <w:r>
        <w:rPr>
          <w:spacing w:val="24"/>
        </w:rPr>
        <w:t xml:space="preserve"> </w:t>
      </w:r>
      <w:r>
        <w:t>determination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position,</w:t>
      </w:r>
      <w:r>
        <w:rPr>
          <w:spacing w:val="23"/>
        </w:rPr>
        <w:t xml:space="preserve"> </w:t>
      </w:r>
      <w:r>
        <w:t>navigation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co-ordinated</w:t>
      </w:r>
      <w:r>
        <w:rPr>
          <w:spacing w:val="25"/>
        </w:rPr>
        <w:t xml:space="preserve"> </w:t>
      </w:r>
      <w:r>
        <w:t>time</w:t>
      </w:r>
      <w:r>
        <w:rPr>
          <w:spacing w:val="24"/>
        </w:rPr>
        <w:t xml:space="preserve"> </w:t>
      </w:r>
      <w:r>
        <w:t>is</w:t>
      </w:r>
      <w:r>
        <w:rPr>
          <w:spacing w:val="23"/>
        </w:rPr>
        <w:t xml:space="preserve"> </w:t>
      </w:r>
      <w:r>
        <w:t>essential</w:t>
      </w:r>
      <w:r>
        <w:rPr>
          <w:spacing w:val="22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e-</w:t>
      </w:r>
      <w:r>
        <w:rPr>
          <w:spacing w:val="-2"/>
        </w:rPr>
        <w:t>navigation.</w:t>
      </w:r>
    </w:p>
    <w:p w14:paraId="2BA6FBE1" w14:textId="77777777" w:rsidR="001B1C58" w:rsidRPr="00A95191" w:rsidRDefault="001B1C58" w:rsidP="008A2410">
      <w:pPr>
        <w:pStyle w:val="Heading3"/>
        <w:numPr>
          <w:ilvl w:val="0"/>
          <w:numId w:val="37"/>
        </w:numPr>
        <w:tabs>
          <w:tab w:val="left" w:pos="1091"/>
        </w:tabs>
        <w:spacing w:before="44"/>
        <w:rPr>
          <w:color w:val="00AFAA"/>
          <w:spacing w:val="-2"/>
        </w:rPr>
      </w:pPr>
      <w:r>
        <w:rPr>
          <w:b w:val="0"/>
          <w:noProof/>
          <w:sz w:val="7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53B8F95F" wp14:editId="53F10813">
                <wp:simplePos x="0" y="0"/>
                <wp:positionH relativeFrom="page">
                  <wp:posOffset>1196340</wp:posOffset>
                </wp:positionH>
                <wp:positionV relativeFrom="paragraph">
                  <wp:posOffset>285750</wp:posOffset>
                </wp:positionV>
                <wp:extent cx="917575" cy="12700"/>
                <wp:effectExtent l="0" t="0" r="0" b="0"/>
                <wp:wrapTopAndBottom/>
                <wp:docPr id="1823071614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75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7575" h="12700">
                              <a:moveTo>
                                <a:pt x="917448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917448" y="12191"/>
                              </a:lnTo>
                              <a:lnTo>
                                <a:pt x="917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F9FCFA" id="Graphic 33" o:spid="_x0000_s1026" style="position:absolute;margin-left:94.2pt;margin-top:22.5pt;width:72.25pt;height:1pt;z-index:-25164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75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" path="m917448,l,,,12191r917448,l917448,xe" fillcolor="#00558c" stroked="f">
                <v:path arrowok="t"/>
                <w10:wrap type="topAndBottom" anchorx="page"/>
              </v:shape>
            </w:pict>
          </mc:Fallback>
        </mc:AlternateContent>
      </w:r>
      <w:r w:rsidRPr="00A95191">
        <w:rPr>
          <w:color w:val="00AFAA"/>
          <w:spacing w:val="-2"/>
        </w:rPr>
        <w:t xml:space="preserve">LEARNING </w:t>
      </w:r>
      <w:r>
        <w:rPr>
          <w:color w:val="00AFAA"/>
          <w:spacing w:val="-2"/>
        </w:rPr>
        <w:t>OBJECTIVES</w:t>
      </w:r>
    </w:p>
    <w:p w14:paraId="40199EA3" w14:textId="4AF77CDA" w:rsidR="001B1C58" w:rsidRDefault="005C328A" w:rsidP="001B1C58">
      <w:pPr>
        <w:pStyle w:val="BodyText"/>
        <w:spacing w:before="126"/>
      </w:pPr>
      <w:r>
        <w:t>To</w:t>
      </w:r>
      <w:r>
        <w:rPr>
          <w:spacing w:val="19"/>
        </w:rPr>
        <w:t xml:space="preserve"> </w:t>
      </w:r>
      <w:r>
        <w:t>gain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b/>
        </w:rPr>
        <w:t>satisfactory</w:t>
      </w:r>
      <w:r>
        <w:rPr>
          <w:b/>
          <w:spacing w:val="17"/>
        </w:rPr>
        <w:t xml:space="preserve"> </w:t>
      </w:r>
      <w:r>
        <w:t>understanding</w:t>
      </w:r>
      <w:r>
        <w:rPr>
          <w:spacing w:val="20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how</w:t>
      </w:r>
      <w:r>
        <w:rPr>
          <w:spacing w:val="21"/>
        </w:rPr>
        <w:t xml:space="preserve"> </w:t>
      </w:r>
      <w:r>
        <w:t>continuous</w:t>
      </w:r>
      <w:r>
        <w:rPr>
          <w:spacing w:val="17"/>
        </w:rPr>
        <w:t xml:space="preserve"> </w:t>
      </w:r>
      <w:r>
        <w:t>timing</w:t>
      </w:r>
      <w:r>
        <w:rPr>
          <w:spacing w:val="19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position</w:t>
      </w:r>
      <w:r>
        <w:rPr>
          <w:spacing w:val="19"/>
        </w:rPr>
        <w:t xml:space="preserve"> </w:t>
      </w:r>
      <w:r>
        <w:t>at</w:t>
      </w:r>
      <w:r>
        <w:rPr>
          <w:spacing w:val="17"/>
        </w:rPr>
        <w:t xml:space="preserve"> </w:t>
      </w:r>
      <w:r>
        <w:t>sea</w:t>
      </w:r>
      <w:r>
        <w:rPr>
          <w:spacing w:val="19"/>
        </w:rPr>
        <w:t xml:space="preserve"> </w:t>
      </w:r>
      <w:r>
        <w:t>can</w:t>
      </w:r>
      <w:r>
        <w:rPr>
          <w:spacing w:val="19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rPr>
          <w:spacing w:val="-2"/>
        </w:rPr>
        <w:t>obtained</w:t>
      </w:r>
      <w:r w:rsidR="001B1C58" w:rsidRPr="00A95191">
        <w:t>.</w:t>
      </w:r>
    </w:p>
    <w:p w14:paraId="31E79A06" w14:textId="5BB3B3CD" w:rsidR="001B1C58" w:rsidRPr="00A95191" w:rsidRDefault="001B1C58" w:rsidP="008A2410">
      <w:pPr>
        <w:pStyle w:val="Heading3"/>
        <w:numPr>
          <w:ilvl w:val="0"/>
          <w:numId w:val="37"/>
        </w:numPr>
        <w:tabs>
          <w:tab w:val="left" w:pos="1091"/>
        </w:tabs>
        <w:spacing w:before="44"/>
        <w:rPr>
          <w:color w:val="00AFAA"/>
          <w:spacing w:val="-2"/>
        </w:rPr>
      </w:pPr>
      <w:r w:rsidRPr="00A02869">
        <w:rPr>
          <w:color w:val="00AFAA"/>
          <w:spacing w:val="-2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0BFB10BC" wp14:editId="7A9B7654">
                <wp:simplePos x="0" y="0"/>
                <wp:positionH relativeFrom="page">
                  <wp:posOffset>1196340</wp:posOffset>
                </wp:positionH>
                <wp:positionV relativeFrom="paragraph">
                  <wp:posOffset>285750</wp:posOffset>
                </wp:positionV>
                <wp:extent cx="917575" cy="12700"/>
                <wp:effectExtent l="0" t="0" r="0" b="0"/>
                <wp:wrapTopAndBottom/>
                <wp:docPr id="1639962999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75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7575" h="12700">
                              <a:moveTo>
                                <a:pt x="917448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917448" y="12191"/>
                              </a:lnTo>
                              <a:lnTo>
                                <a:pt x="917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52909" id="Graphic 33" o:spid="_x0000_s1026" style="position:absolute;margin-left:94.2pt;margin-top:22.5pt;width:72.25pt;height:1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75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" path="m917448,l,,,12191r917448,l917448,xe" fillcolor="#00558c" stroked="f">
                <v:path arrowok="t"/>
                <w10:wrap type="topAndBottom" anchorx="page"/>
              </v:shape>
            </w:pict>
          </mc:Fallback>
        </mc:AlternateContent>
      </w:r>
      <w:r w:rsidRPr="00B10569">
        <w:rPr>
          <w:color w:val="00AFAA"/>
        </w:rPr>
        <w:t xml:space="preserve"> </w:t>
      </w:r>
      <w:bookmarkStart w:id="65" w:name="_TOC_250004"/>
      <w:r w:rsidR="006F20EA">
        <w:rPr>
          <w:color w:val="00AFAA"/>
        </w:rPr>
        <w:t>DETAILED</w:t>
      </w:r>
      <w:r w:rsidR="006F20EA">
        <w:rPr>
          <w:color w:val="00AFAA"/>
          <w:spacing w:val="-7"/>
        </w:rPr>
        <w:t xml:space="preserve"> </w:t>
      </w:r>
      <w:r w:rsidR="006F20EA">
        <w:rPr>
          <w:color w:val="00AFAA"/>
        </w:rPr>
        <w:t>TEACHING</w:t>
      </w:r>
      <w:r w:rsidR="006F20EA">
        <w:rPr>
          <w:color w:val="00AFAA"/>
          <w:spacing w:val="-5"/>
        </w:rPr>
        <w:t xml:space="preserve"> </w:t>
      </w:r>
      <w:r w:rsidR="006F20EA">
        <w:rPr>
          <w:color w:val="00AFAA"/>
        </w:rPr>
        <w:t>SYLLABUS</w:t>
      </w:r>
      <w:r w:rsidR="006F20EA">
        <w:rPr>
          <w:color w:val="00AFAA"/>
          <w:spacing w:val="-7"/>
        </w:rPr>
        <w:t xml:space="preserve"> </w:t>
      </w:r>
      <w:r w:rsidR="006F20EA">
        <w:rPr>
          <w:color w:val="00AFAA"/>
        </w:rPr>
        <w:t>FOR</w:t>
      </w:r>
      <w:r w:rsidR="006F20EA">
        <w:rPr>
          <w:color w:val="00AFAA"/>
          <w:spacing w:val="-5"/>
        </w:rPr>
        <w:t xml:space="preserve"> </w:t>
      </w:r>
      <w:r w:rsidR="006F20EA">
        <w:rPr>
          <w:color w:val="00AFAA"/>
        </w:rPr>
        <w:t>MODULE</w:t>
      </w:r>
      <w:r w:rsidR="006F20EA">
        <w:rPr>
          <w:color w:val="00AFAA"/>
          <w:spacing w:val="-7"/>
        </w:rPr>
        <w:t xml:space="preserve"> </w:t>
      </w:r>
      <w:r w:rsidR="006F20EA">
        <w:rPr>
          <w:color w:val="00AFAA"/>
        </w:rPr>
        <w:t>4</w:t>
      </w:r>
      <w:r w:rsidR="006F20EA">
        <w:rPr>
          <w:color w:val="00AFAA"/>
          <w:spacing w:val="-6"/>
        </w:rPr>
        <w:t xml:space="preserve"> </w:t>
      </w:r>
      <w:r w:rsidR="006F20EA">
        <w:rPr>
          <w:color w:val="00AFAA"/>
        </w:rPr>
        <w:t>–</w:t>
      </w:r>
      <w:r w:rsidR="006F20EA">
        <w:rPr>
          <w:color w:val="00AFAA"/>
          <w:spacing w:val="-7"/>
        </w:rPr>
        <w:t xml:space="preserve"> </w:t>
      </w:r>
      <w:r w:rsidR="006F20EA">
        <w:rPr>
          <w:color w:val="00AFAA"/>
        </w:rPr>
        <w:t>POSITION,</w:t>
      </w:r>
      <w:r w:rsidR="006F20EA">
        <w:rPr>
          <w:color w:val="00AFAA"/>
          <w:spacing w:val="-6"/>
        </w:rPr>
        <w:t xml:space="preserve"> </w:t>
      </w:r>
      <w:r w:rsidR="006F20EA">
        <w:rPr>
          <w:color w:val="00AFAA"/>
        </w:rPr>
        <w:t>NAVIGATION</w:t>
      </w:r>
      <w:r w:rsidR="006F20EA">
        <w:rPr>
          <w:color w:val="00AFAA"/>
          <w:spacing w:val="-7"/>
        </w:rPr>
        <w:t xml:space="preserve"> </w:t>
      </w:r>
      <w:r w:rsidR="006F20EA">
        <w:rPr>
          <w:color w:val="00AFAA"/>
        </w:rPr>
        <w:t>AND</w:t>
      </w:r>
      <w:r w:rsidR="006F20EA">
        <w:rPr>
          <w:color w:val="00AFAA"/>
          <w:spacing w:val="-5"/>
        </w:rPr>
        <w:t xml:space="preserve"> </w:t>
      </w:r>
      <w:bookmarkEnd w:id="65"/>
      <w:r w:rsidR="006F20EA">
        <w:rPr>
          <w:color w:val="00AFAA"/>
          <w:spacing w:val="-2"/>
        </w:rPr>
        <w:t>TIMING</w:t>
      </w:r>
    </w:p>
    <w:p w14:paraId="2D4710DC" w14:textId="77777777" w:rsidR="001B1C58" w:rsidRDefault="001B1C58"/>
    <w:p w14:paraId="78FC806D" w14:textId="5669EF45" w:rsidR="00BF7C3E" w:rsidRPr="004E643B" w:rsidRDefault="00BF7C3E" w:rsidP="004E643B">
      <w:pPr>
        <w:pStyle w:val="Heading4"/>
        <w:tabs>
          <w:tab w:val="left" w:pos="1137"/>
        </w:tabs>
        <w:rPr>
          <w:u w:val="none"/>
        </w:rPr>
      </w:pPr>
      <w:r>
        <w:rPr>
          <w:color w:val="575756"/>
          <w:u w:color="575756"/>
        </w:rPr>
        <w:t>Table</w:t>
      </w:r>
      <w:r>
        <w:rPr>
          <w:color w:val="575756"/>
          <w:spacing w:val="20"/>
          <w:u w:color="575756"/>
        </w:rPr>
        <w:t xml:space="preserve"> </w:t>
      </w:r>
      <w:r>
        <w:rPr>
          <w:color w:val="575756"/>
          <w:spacing w:val="-10"/>
          <w:u w:color="575756"/>
        </w:rPr>
        <w:t>5</w:t>
      </w:r>
      <w:r>
        <w:rPr>
          <w:color w:val="575756"/>
          <w:u w:val="none"/>
        </w:rPr>
        <w:tab/>
      </w:r>
      <w:r>
        <w:rPr>
          <w:color w:val="575756"/>
          <w:u w:color="575756"/>
        </w:rPr>
        <w:t>Detailed</w:t>
      </w:r>
      <w:r>
        <w:rPr>
          <w:color w:val="575756"/>
          <w:spacing w:val="22"/>
          <w:u w:color="575756"/>
        </w:rPr>
        <w:t xml:space="preserve"> </w:t>
      </w:r>
      <w:r>
        <w:rPr>
          <w:color w:val="575756"/>
          <w:u w:color="575756"/>
        </w:rPr>
        <w:t>Teaching</w:t>
      </w:r>
      <w:r>
        <w:rPr>
          <w:color w:val="575756"/>
          <w:spacing w:val="23"/>
          <w:u w:color="575756"/>
        </w:rPr>
        <w:t xml:space="preserve"> </w:t>
      </w:r>
      <w:r>
        <w:rPr>
          <w:color w:val="575756"/>
          <w:u w:color="575756"/>
        </w:rPr>
        <w:t>Syllabus</w:t>
      </w:r>
      <w:r>
        <w:rPr>
          <w:color w:val="575756"/>
          <w:spacing w:val="22"/>
          <w:u w:color="575756"/>
        </w:rPr>
        <w:t xml:space="preserve"> </w:t>
      </w:r>
      <w:r>
        <w:rPr>
          <w:color w:val="575756"/>
          <w:u w:color="575756"/>
        </w:rPr>
        <w:t>-</w:t>
      </w:r>
      <w:r>
        <w:rPr>
          <w:color w:val="575756"/>
          <w:spacing w:val="21"/>
          <w:u w:color="575756"/>
        </w:rPr>
        <w:t xml:space="preserve"> </w:t>
      </w:r>
      <w:r>
        <w:rPr>
          <w:color w:val="575756"/>
          <w:u w:color="575756"/>
        </w:rPr>
        <w:t>Module</w:t>
      </w:r>
      <w:r>
        <w:rPr>
          <w:color w:val="575756"/>
          <w:spacing w:val="23"/>
          <w:u w:color="575756"/>
        </w:rPr>
        <w:t xml:space="preserve"> </w:t>
      </w:r>
      <w:r>
        <w:rPr>
          <w:color w:val="575756"/>
          <w:spacing w:val="-10"/>
          <w:u w:color="575756"/>
        </w:rPr>
        <w:t>4</w:t>
      </w:r>
    </w:p>
    <w:p w14:paraId="27392FC3" w14:textId="77777777" w:rsidR="00BF7C3E" w:rsidRDefault="00BF7C3E"/>
    <w:tbl>
      <w:tblPr>
        <w:tblW w:w="0" w:type="auto"/>
        <w:tblInd w:w="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"/>
        <w:gridCol w:w="701"/>
        <w:gridCol w:w="845"/>
        <w:gridCol w:w="5851"/>
        <w:gridCol w:w="753"/>
        <w:gridCol w:w="1694"/>
        <w:gridCol w:w="3043"/>
        <w:gridCol w:w="677"/>
      </w:tblGrid>
      <w:tr w:rsidR="00E07BF0" w14:paraId="488E3EDE" w14:textId="77777777" w:rsidTr="005B04D0">
        <w:trPr>
          <w:trHeight w:val="1516"/>
        </w:trPr>
        <w:tc>
          <w:tcPr>
            <w:tcW w:w="586" w:type="dxa"/>
            <w:textDirection w:val="btLr"/>
          </w:tcPr>
          <w:p w14:paraId="6D2505F2" w14:textId="77777777" w:rsidR="00E07BF0" w:rsidRDefault="00E07BF0" w:rsidP="005B04D0">
            <w:pPr>
              <w:pStyle w:val="TableParagraph"/>
              <w:spacing w:before="179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Module</w:t>
            </w:r>
          </w:p>
        </w:tc>
        <w:tc>
          <w:tcPr>
            <w:tcW w:w="701" w:type="dxa"/>
            <w:textDirection w:val="btLr"/>
          </w:tcPr>
          <w:p w14:paraId="406209F4" w14:textId="77777777" w:rsidR="00E07BF0" w:rsidRDefault="00E07BF0" w:rsidP="005B04D0">
            <w:pPr>
              <w:pStyle w:val="TableParagraph"/>
              <w:spacing w:before="4"/>
              <w:rPr>
                <w:b/>
                <w:i/>
                <w:sz w:val="19"/>
              </w:rPr>
            </w:pPr>
          </w:p>
          <w:p w14:paraId="0C24A4FE" w14:textId="77777777" w:rsidR="00E07BF0" w:rsidRDefault="00E07BF0" w:rsidP="005B04D0">
            <w:pPr>
              <w:pStyle w:val="TableParagraph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Element</w:t>
            </w:r>
          </w:p>
        </w:tc>
        <w:tc>
          <w:tcPr>
            <w:tcW w:w="845" w:type="dxa"/>
            <w:textDirection w:val="btLr"/>
          </w:tcPr>
          <w:p w14:paraId="74DA6575" w14:textId="77777777" w:rsidR="00E07BF0" w:rsidRDefault="00E07BF0" w:rsidP="005B04D0">
            <w:pPr>
              <w:pStyle w:val="TableParagraph"/>
              <w:spacing w:before="75"/>
              <w:rPr>
                <w:b/>
                <w:i/>
                <w:sz w:val="19"/>
              </w:rPr>
            </w:pPr>
          </w:p>
          <w:p w14:paraId="79733AC1" w14:textId="77777777" w:rsidR="00E07BF0" w:rsidRDefault="00E07BF0" w:rsidP="005B04D0">
            <w:pPr>
              <w:pStyle w:val="TableParagraph"/>
              <w:spacing w:before="1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z w:val="19"/>
              </w:rPr>
              <w:t>Sub-</w:t>
            </w:r>
            <w:r>
              <w:rPr>
                <w:b/>
                <w:color w:val="00AFAA"/>
                <w:spacing w:val="-2"/>
                <w:sz w:val="19"/>
              </w:rPr>
              <w:t>element</w:t>
            </w:r>
          </w:p>
        </w:tc>
        <w:tc>
          <w:tcPr>
            <w:tcW w:w="5851" w:type="dxa"/>
          </w:tcPr>
          <w:p w14:paraId="54A1E4B0" w14:textId="77777777" w:rsidR="00E07BF0" w:rsidRDefault="00E07BF0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61CF2766" w14:textId="77777777" w:rsidR="00E07BF0" w:rsidRDefault="00E07BF0" w:rsidP="005B04D0">
            <w:pPr>
              <w:pStyle w:val="TableParagraph"/>
              <w:spacing w:before="180"/>
              <w:rPr>
                <w:b/>
                <w:i/>
                <w:sz w:val="19"/>
              </w:rPr>
            </w:pPr>
          </w:p>
          <w:p w14:paraId="632770BC" w14:textId="77777777" w:rsidR="00E07BF0" w:rsidRDefault="00E07BF0" w:rsidP="005B04D0">
            <w:pPr>
              <w:pStyle w:val="TableParagraph"/>
              <w:ind w:left="222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Subject</w:t>
            </w:r>
          </w:p>
        </w:tc>
        <w:tc>
          <w:tcPr>
            <w:tcW w:w="753" w:type="dxa"/>
            <w:textDirection w:val="btLr"/>
          </w:tcPr>
          <w:p w14:paraId="7B1CBFB9" w14:textId="77777777" w:rsidR="00E07BF0" w:rsidRDefault="00E07BF0" w:rsidP="005B04D0">
            <w:pPr>
              <w:pStyle w:val="TableParagraph"/>
              <w:spacing w:before="140" w:line="247" w:lineRule="auto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 xml:space="preserve">Level of </w:t>
            </w:r>
            <w:r>
              <w:rPr>
                <w:b/>
                <w:color w:val="00AFAA"/>
                <w:spacing w:val="-2"/>
                <w:sz w:val="19"/>
              </w:rPr>
              <w:t>Competence</w:t>
            </w:r>
          </w:p>
        </w:tc>
        <w:tc>
          <w:tcPr>
            <w:tcW w:w="1694" w:type="dxa"/>
          </w:tcPr>
          <w:p w14:paraId="18F41DD6" w14:textId="77777777" w:rsidR="00E07BF0" w:rsidRDefault="00E07BF0" w:rsidP="005B04D0">
            <w:pPr>
              <w:pStyle w:val="TableParagraph"/>
              <w:spacing w:before="167"/>
              <w:rPr>
                <w:b/>
                <w:i/>
                <w:sz w:val="19"/>
              </w:rPr>
            </w:pPr>
          </w:p>
          <w:p w14:paraId="68295782" w14:textId="77777777" w:rsidR="00E07BF0" w:rsidRDefault="00E07BF0" w:rsidP="005B04D0">
            <w:pPr>
              <w:pStyle w:val="TableParagraph"/>
              <w:spacing w:line="254" w:lineRule="auto"/>
              <w:ind w:left="218" w:right="148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sz w:val="19"/>
              </w:rPr>
              <w:t xml:space="preserve">Recommended </w:t>
            </w:r>
            <w:r>
              <w:rPr>
                <w:b/>
                <w:color w:val="00AFAA"/>
                <w:w w:val="105"/>
                <w:sz w:val="19"/>
              </w:rPr>
              <w:t>training aids and exercises</w:t>
            </w:r>
          </w:p>
        </w:tc>
        <w:tc>
          <w:tcPr>
            <w:tcW w:w="3043" w:type="dxa"/>
          </w:tcPr>
          <w:p w14:paraId="150EFBFB" w14:textId="77777777" w:rsidR="00E07BF0" w:rsidRDefault="00E07BF0" w:rsidP="005B04D0">
            <w:pPr>
              <w:pStyle w:val="TableParagraph"/>
              <w:spacing w:before="42"/>
              <w:rPr>
                <w:b/>
                <w:i/>
                <w:sz w:val="19"/>
              </w:rPr>
            </w:pPr>
          </w:p>
          <w:p w14:paraId="7AE59948" w14:textId="77777777" w:rsidR="00E07BF0" w:rsidRDefault="00E07BF0" w:rsidP="005B04D0">
            <w:pPr>
              <w:pStyle w:val="TableParagraph"/>
              <w:spacing w:before="1"/>
              <w:ind w:left="223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References</w:t>
            </w:r>
          </w:p>
          <w:p w14:paraId="55365BD6" w14:textId="77777777" w:rsidR="00E07BF0" w:rsidRDefault="00E07BF0" w:rsidP="005B04D0">
            <w:pPr>
              <w:pStyle w:val="TableParagraph"/>
              <w:spacing w:before="25"/>
              <w:rPr>
                <w:b/>
                <w:i/>
                <w:sz w:val="19"/>
              </w:rPr>
            </w:pPr>
          </w:p>
          <w:p w14:paraId="1A1C59CB" w14:textId="77777777" w:rsidR="00F96E5D" w:rsidRDefault="00E07BF0" w:rsidP="005B04D0">
            <w:pPr>
              <w:pStyle w:val="TableParagraph"/>
              <w:spacing w:line="254" w:lineRule="auto"/>
              <w:ind w:left="223" w:right="682"/>
              <w:rPr>
                <w:b/>
                <w:color w:val="00AFAA"/>
                <w:w w:val="105"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Rec</w:t>
            </w:r>
            <w:r>
              <w:rPr>
                <w:b/>
                <w:color w:val="00AFAA"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color w:val="00AFAA"/>
                <w:w w:val="105"/>
                <w:sz w:val="19"/>
              </w:rPr>
              <w:t>=</w:t>
            </w:r>
            <w:r>
              <w:rPr>
                <w:b/>
                <w:color w:val="00AFAA"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color w:val="00AFAA"/>
                <w:w w:val="105"/>
                <w:sz w:val="19"/>
              </w:rPr>
              <w:t xml:space="preserve">Recommendation </w:t>
            </w:r>
          </w:p>
          <w:p w14:paraId="216E042D" w14:textId="10013A0A" w:rsidR="00E07BF0" w:rsidRDefault="00F96E5D" w:rsidP="005B04D0">
            <w:pPr>
              <w:pStyle w:val="TableParagraph"/>
              <w:spacing w:line="254" w:lineRule="auto"/>
              <w:ind w:left="223" w:right="682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G</w:t>
            </w:r>
            <w:r w:rsidR="00E07BF0">
              <w:rPr>
                <w:b/>
                <w:color w:val="00AFAA"/>
                <w:spacing w:val="80"/>
                <w:w w:val="105"/>
                <w:sz w:val="19"/>
              </w:rPr>
              <w:t xml:space="preserve"> </w:t>
            </w:r>
            <w:r w:rsidR="00E07BF0">
              <w:rPr>
                <w:b/>
                <w:color w:val="00AFAA"/>
                <w:w w:val="105"/>
                <w:sz w:val="19"/>
              </w:rPr>
              <w:t>= Guideline</w:t>
            </w:r>
          </w:p>
        </w:tc>
        <w:tc>
          <w:tcPr>
            <w:tcW w:w="677" w:type="dxa"/>
            <w:textDirection w:val="btLr"/>
          </w:tcPr>
          <w:p w14:paraId="14A2E740" w14:textId="77777777" w:rsidR="00E07BF0" w:rsidRDefault="00E07BF0" w:rsidP="005B04D0">
            <w:pPr>
              <w:pStyle w:val="TableParagraph"/>
              <w:spacing w:before="222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Lecture</w:t>
            </w:r>
            <w:r>
              <w:rPr>
                <w:b/>
                <w:color w:val="00AFAA"/>
                <w:spacing w:val="-5"/>
                <w:w w:val="105"/>
                <w:sz w:val="19"/>
              </w:rPr>
              <w:t xml:space="preserve"> No.</w:t>
            </w:r>
          </w:p>
        </w:tc>
      </w:tr>
      <w:tr w:rsidR="00E07BF0" w14:paraId="16E5DA20" w14:textId="77777777" w:rsidTr="005B04D0">
        <w:trPr>
          <w:trHeight w:val="244"/>
        </w:trPr>
        <w:tc>
          <w:tcPr>
            <w:tcW w:w="586" w:type="dxa"/>
          </w:tcPr>
          <w:p w14:paraId="140EA278" w14:textId="77777777" w:rsidR="00E07BF0" w:rsidRDefault="00E07BF0" w:rsidP="005B04D0">
            <w:pPr>
              <w:pStyle w:val="TableParagraph"/>
              <w:spacing w:before="6" w:line="218" w:lineRule="exact"/>
              <w:ind w:right="27"/>
              <w:jc w:val="center"/>
              <w:rPr>
                <w:b/>
                <w:sz w:val="19"/>
              </w:rPr>
            </w:pPr>
            <w:r>
              <w:rPr>
                <w:b/>
                <w:spacing w:val="-10"/>
                <w:w w:val="105"/>
                <w:sz w:val="19"/>
              </w:rPr>
              <w:t>4</w:t>
            </w:r>
          </w:p>
        </w:tc>
        <w:tc>
          <w:tcPr>
            <w:tcW w:w="701" w:type="dxa"/>
            <w:shd w:val="clear" w:color="auto" w:fill="00AFAA"/>
          </w:tcPr>
          <w:p w14:paraId="107B8494" w14:textId="77777777" w:rsidR="00E07BF0" w:rsidRDefault="00E07BF0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  <w:vMerge w:val="restart"/>
            <w:shd w:val="clear" w:color="auto" w:fill="00AFAA"/>
          </w:tcPr>
          <w:p w14:paraId="6D99D0F8" w14:textId="77777777" w:rsidR="00E07BF0" w:rsidRDefault="00E07BF0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51" w:type="dxa"/>
          </w:tcPr>
          <w:p w14:paraId="40F2A491" w14:textId="77777777" w:rsidR="00E07BF0" w:rsidRDefault="00E07BF0" w:rsidP="005B04D0">
            <w:pPr>
              <w:pStyle w:val="TableParagraph"/>
              <w:spacing w:before="6" w:line="218" w:lineRule="exact"/>
              <w:ind w:left="1605"/>
              <w:rPr>
                <w:b/>
                <w:sz w:val="19"/>
              </w:rPr>
            </w:pPr>
            <w:r>
              <w:rPr>
                <w:b/>
                <w:sz w:val="19"/>
              </w:rPr>
              <w:t>Position,</w:t>
            </w:r>
            <w:r>
              <w:rPr>
                <w:b/>
                <w:spacing w:val="26"/>
                <w:sz w:val="19"/>
              </w:rPr>
              <w:t xml:space="preserve"> </w:t>
            </w:r>
            <w:r>
              <w:rPr>
                <w:b/>
                <w:sz w:val="19"/>
              </w:rPr>
              <w:t>Navigation</w:t>
            </w:r>
            <w:r>
              <w:rPr>
                <w:b/>
                <w:spacing w:val="27"/>
                <w:sz w:val="19"/>
              </w:rPr>
              <w:t xml:space="preserve"> </w:t>
            </w:r>
            <w:r>
              <w:rPr>
                <w:b/>
                <w:sz w:val="19"/>
              </w:rPr>
              <w:t>and</w:t>
            </w:r>
            <w:r>
              <w:rPr>
                <w:b/>
                <w:spacing w:val="27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Timing</w:t>
            </w:r>
          </w:p>
        </w:tc>
        <w:tc>
          <w:tcPr>
            <w:tcW w:w="6167" w:type="dxa"/>
            <w:gridSpan w:val="4"/>
            <w:vMerge w:val="restart"/>
            <w:shd w:val="clear" w:color="auto" w:fill="00AFAA"/>
          </w:tcPr>
          <w:p w14:paraId="37A02CDD" w14:textId="77777777" w:rsidR="00E07BF0" w:rsidRDefault="00E07BF0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07BF0" w14:paraId="3E2169D9" w14:textId="77777777" w:rsidTr="005B04D0">
        <w:trPr>
          <w:trHeight w:val="244"/>
        </w:trPr>
        <w:tc>
          <w:tcPr>
            <w:tcW w:w="586" w:type="dxa"/>
          </w:tcPr>
          <w:p w14:paraId="0AEDCE2D" w14:textId="77777777" w:rsidR="00E07BF0" w:rsidRDefault="00E07BF0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600B51F0" w14:textId="77777777" w:rsidR="00E07BF0" w:rsidRDefault="00E07BF0" w:rsidP="005B04D0">
            <w:pPr>
              <w:pStyle w:val="TableParagraph"/>
              <w:spacing w:before="6" w:line="218" w:lineRule="exact"/>
              <w:ind w:left="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4.1</w:t>
            </w:r>
          </w:p>
        </w:tc>
        <w:tc>
          <w:tcPr>
            <w:tcW w:w="845" w:type="dxa"/>
            <w:vMerge/>
            <w:tcBorders>
              <w:top w:val="nil"/>
            </w:tcBorders>
            <w:shd w:val="clear" w:color="auto" w:fill="00AFAA"/>
          </w:tcPr>
          <w:p w14:paraId="2D5349DE" w14:textId="77777777" w:rsidR="00E07BF0" w:rsidRDefault="00E07BF0" w:rsidP="005B04D0">
            <w:pPr>
              <w:rPr>
                <w:sz w:val="2"/>
                <w:szCs w:val="2"/>
              </w:rPr>
            </w:pPr>
          </w:p>
        </w:tc>
        <w:tc>
          <w:tcPr>
            <w:tcW w:w="5851" w:type="dxa"/>
          </w:tcPr>
          <w:p w14:paraId="6F458FC7" w14:textId="77777777" w:rsidR="00E07BF0" w:rsidRDefault="00E07BF0" w:rsidP="005B04D0">
            <w:pPr>
              <w:pStyle w:val="TableParagraph"/>
              <w:spacing w:before="6" w:line="218" w:lineRule="exact"/>
              <w:ind w:left="222"/>
              <w:rPr>
                <w:b/>
                <w:sz w:val="19"/>
              </w:rPr>
            </w:pPr>
            <w:r>
              <w:rPr>
                <w:b/>
                <w:sz w:val="19"/>
              </w:rPr>
              <w:t>Considerations</w:t>
            </w:r>
            <w:r>
              <w:rPr>
                <w:b/>
                <w:spacing w:val="29"/>
                <w:sz w:val="19"/>
              </w:rPr>
              <w:t xml:space="preserve"> </w:t>
            </w:r>
            <w:r>
              <w:rPr>
                <w:b/>
                <w:sz w:val="19"/>
              </w:rPr>
              <w:t>for</w:t>
            </w:r>
            <w:r>
              <w:rPr>
                <w:b/>
                <w:spacing w:val="30"/>
                <w:sz w:val="19"/>
              </w:rPr>
              <w:t xml:space="preserve"> </w:t>
            </w:r>
            <w:r>
              <w:rPr>
                <w:b/>
                <w:sz w:val="19"/>
              </w:rPr>
              <w:t>Resilient</w:t>
            </w:r>
            <w:r>
              <w:rPr>
                <w:b/>
                <w:spacing w:val="30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PNT</w:t>
            </w:r>
          </w:p>
        </w:tc>
        <w:tc>
          <w:tcPr>
            <w:tcW w:w="6167" w:type="dxa"/>
            <w:gridSpan w:val="4"/>
            <w:vMerge/>
            <w:tcBorders>
              <w:top w:val="nil"/>
            </w:tcBorders>
            <w:shd w:val="clear" w:color="auto" w:fill="00AFAA"/>
          </w:tcPr>
          <w:p w14:paraId="5AA9C618" w14:textId="77777777" w:rsidR="00E07BF0" w:rsidRDefault="00E07BF0" w:rsidP="005B04D0">
            <w:pPr>
              <w:rPr>
                <w:sz w:val="2"/>
                <w:szCs w:val="2"/>
              </w:rPr>
            </w:pPr>
          </w:p>
        </w:tc>
      </w:tr>
      <w:tr w:rsidR="00E07BF0" w14:paraId="203E25B1" w14:textId="77777777" w:rsidTr="005B04D0">
        <w:trPr>
          <w:trHeight w:val="244"/>
        </w:trPr>
        <w:tc>
          <w:tcPr>
            <w:tcW w:w="586" w:type="dxa"/>
          </w:tcPr>
          <w:p w14:paraId="22E68F96" w14:textId="77777777" w:rsidR="00E07BF0" w:rsidRDefault="00E07BF0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021F3A99" w14:textId="77777777" w:rsidR="00E07BF0" w:rsidRDefault="00E07BF0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14:paraId="0317AF8A" w14:textId="77777777" w:rsidR="00E07BF0" w:rsidRDefault="00E07BF0" w:rsidP="005B04D0">
            <w:pPr>
              <w:pStyle w:val="TableParagraph"/>
              <w:spacing w:before="6" w:line="218" w:lineRule="exact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4.1.1</w:t>
            </w:r>
          </w:p>
        </w:tc>
        <w:tc>
          <w:tcPr>
            <w:tcW w:w="5851" w:type="dxa"/>
          </w:tcPr>
          <w:p w14:paraId="3EB5FE34" w14:textId="77777777" w:rsidR="00E07BF0" w:rsidRDefault="00E07BF0" w:rsidP="005B04D0">
            <w:pPr>
              <w:pStyle w:val="TableParagraph"/>
              <w:spacing w:before="6" w:line="218" w:lineRule="exact"/>
              <w:ind w:right="2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Systems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dependent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on</w:t>
            </w:r>
            <w:r>
              <w:rPr>
                <w:spacing w:val="-5"/>
                <w:w w:val="105"/>
                <w:sz w:val="19"/>
              </w:rPr>
              <w:t xml:space="preserve"> PNT</w:t>
            </w:r>
          </w:p>
        </w:tc>
        <w:tc>
          <w:tcPr>
            <w:tcW w:w="753" w:type="dxa"/>
            <w:vMerge w:val="restart"/>
          </w:tcPr>
          <w:p w14:paraId="66E5DCC9" w14:textId="77777777" w:rsidR="00E07BF0" w:rsidRDefault="00E07BF0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1B5403A8" w14:textId="77777777" w:rsidR="00E07BF0" w:rsidRDefault="00E07BF0" w:rsidP="005B04D0">
            <w:pPr>
              <w:pStyle w:val="TableParagraph"/>
              <w:spacing w:before="166"/>
              <w:rPr>
                <w:b/>
                <w:i/>
                <w:sz w:val="19"/>
              </w:rPr>
            </w:pPr>
          </w:p>
          <w:p w14:paraId="011D0872" w14:textId="77777777" w:rsidR="00E07BF0" w:rsidRDefault="00E07BF0" w:rsidP="005B04D0">
            <w:pPr>
              <w:pStyle w:val="TableParagraph"/>
              <w:ind w:left="222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2</w:t>
            </w:r>
          </w:p>
        </w:tc>
        <w:tc>
          <w:tcPr>
            <w:tcW w:w="1694" w:type="dxa"/>
          </w:tcPr>
          <w:p w14:paraId="51D9AAAC" w14:textId="77777777" w:rsidR="00E07BF0" w:rsidRDefault="00E07BF0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43" w:type="dxa"/>
          </w:tcPr>
          <w:p w14:paraId="2675573D" w14:textId="77777777" w:rsidR="00E07BF0" w:rsidRDefault="00E07BF0" w:rsidP="005B04D0">
            <w:pPr>
              <w:pStyle w:val="TableParagraph"/>
              <w:spacing w:before="6" w:line="218" w:lineRule="exact"/>
              <w:ind w:left="223"/>
              <w:rPr>
                <w:sz w:val="19"/>
              </w:rPr>
            </w:pPr>
            <w:r>
              <w:rPr>
                <w:w w:val="105"/>
                <w:sz w:val="19"/>
              </w:rPr>
              <w:t>GLA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Jamming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video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-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effects</w:t>
            </w:r>
          </w:p>
        </w:tc>
        <w:tc>
          <w:tcPr>
            <w:tcW w:w="677" w:type="dxa"/>
            <w:vMerge w:val="restart"/>
          </w:tcPr>
          <w:p w14:paraId="7EA07A6D" w14:textId="77777777" w:rsidR="00E07BF0" w:rsidRDefault="00E07BF0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6D859B6F" w14:textId="77777777" w:rsidR="00E07BF0" w:rsidRDefault="00E07BF0" w:rsidP="005B04D0">
            <w:pPr>
              <w:pStyle w:val="TableParagraph"/>
              <w:spacing w:before="166"/>
              <w:rPr>
                <w:b/>
                <w:i/>
                <w:sz w:val="19"/>
              </w:rPr>
            </w:pPr>
          </w:p>
          <w:p w14:paraId="39A8EAA2" w14:textId="77777777" w:rsidR="00E07BF0" w:rsidRDefault="00E07BF0" w:rsidP="005B04D0">
            <w:pPr>
              <w:pStyle w:val="TableParagraph"/>
              <w:ind w:right="117"/>
              <w:jc w:val="center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7</w:t>
            </w:r>
          </w:p>
        </w:tc>
      </w:tr>
      <w:tr w:rsidR="00E07BF0" w14:paraId="512B70D4" w14:textId="77777777" w:rsidTr="005B04D0">
        <w:trPr>
          <w:trHeight w:val="484"/>
        </w:trPr>
        <w:tc>
          <w:tcPr>
            <w:tcW w:w="586" w:type="dxa"/>
          </w:tcPr>
          <w:p w14:paraId="0B38ACCE" w14:textId="77777777" w:rsidR="00E07BF0" w:rsidRDefault="00E07BF0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184A027A" w14:textId="77777777" w:rsidR="00E07BF0" w:rsidRDefault="00E07BF0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14:paraId="6A4DB92A" w14:textId="77777777" w:rsidR="00E07BF0" w:rsidRDefault="00E07BF0" w:rsidP="005B04D0">
            <w:pPr>
              <w:pStyle w:val="TableParagraph"/>
              <w:spacing w:before="126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4.1.2</w:t>
            </w:r>
          </w:p>
        </w:tc>
        <w:tc>
          <w:tcPr>
            <w:tcW w:w="5851" w:type="dxa"/>
          </w:tcPr>
          <w:p w14:paraId="42C57EF6" w14:textId="77777777" w:rsidR="00E07BF0" w:rsidRDefault="00E07BF0" w:rsidP="005B04D0">
            <w:pPr>
              <w:pStyle w:val="TableParagraph"/>
              <w:spacing w:before="6"/>
              <w:ind w:left="621"/>
              <w:rPr>
                <w:sz w:val="19"/>
              </w:rPr>
            </w:pPr>
            <w:r>
              <w:rPr>
                <w:w w:val="105"/>
                <w:sz w:val="19"/>
              </w:rPr>
              <w:t>Augmentation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systems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Integrity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aspects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(SBAS;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GBAS</w:t>
            </w:r>
            <w:r>
              <w:rPr>
                <w:spacing w:val="-5"/>
                <w:w w:val="105"/>
                <w:sz w:val="19"/>
              </w:rPr>
              <w:t xml:space="preserve"> and</w:t>
            </w:r>
          </w:p>
          <w:p w14:paraId="2DA48321" w14:textId="77777777" w:rsidR="00E07BF0" w:rsidRDefault="00E07BF0" w:rsidP="005B04D0">
            <w:pPr>
              <w:pStyle w:val="TableParagraph"/>
              <w:spacing w:before="13" w:line="214" w:lineRule="exact"/>
              <w:ind w:right="210"/>
              <w:jc w:val="righ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RAIM)</w:t>
            </w:r>
          </w:p>
        </w:tc>
        <w:tc>
          <w:tcPr>
            <w:tcW w:w="753" w:type="dxa"/>
            <w:vMerge/>
            <w:tcBorders>
              <w:top w:val="nil"/>
            </w:tcBorders>
          </w:tcPr>
          <w:p w14:paraId="1B4741B6" w14:textId="77777777" w:rsidR="00E07BF0" w:rsidRDefault="00E07BF0" w:rsidP="005B04D0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</w:tcPr>
          <w:p w14:paraId="17B0A9DA" w14:textId="77777777" w:rsidR="00E07BF0" w:rsidRDefault="00E07BF0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3" w:type="dxa"/>
          </w:tcPr>
          <w:p w14:paraId="6F70D5A7" w14:textId="77777777" w:rsidR="00E07BF0" w:rsidRDefault="00E07BF0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  <w:vMerge/>
            <w:tcBorders>
              <w:top w:val="nil"/>
            </w:tcBorders>
          </w:tcPr>
          <w:p w14:paraId="56C1501E" w14:textId="77777777" w:rsidR="00E07BF0" w:rsidRDefault="00E07BF0" w:rsidP="005B04D0">
            <w:pPr>
              <w:rPr>
                <w:sz w:val="2"/>
                <w:szCs w:val="2"/>
              </w:rPr>
            </w:pPr>
          </w:p>
        </w:tc>
      </w:tr>
      <w:tr w:rsidR="00E07BF0" w14:paraId="5A19F44E" w14:textId="77777777" w:rsidTr="005B04D0">
        <w:trPr>
          <w:trHeight w:val="244"/>
        </w:trPr>
        <w:tc>
          <w:tcPr>
            <w:tcW w:w="586" w:type="dxa"/>
          </w:tcPr>
          <w:p w14:paraId="0A945E5E" w14:textId="77777777" w:rsidR="00E07BF0" w:rsidRDefault="00E07BF0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78F4FE75" w14:textId="77777777" w:rsidR="00E07BF0" w:rsidRDefault="00E07BF0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5" w:type="dxa"/>
          </w:tcPr>
          <w:p w14:paraId="69D2C530" w14:textId="77777777" w:rsidR="00E07BF0" w:rsidRDefault="00E07BF0" w:rsidP="005B04D0">
            <w:pPr>
              <w:pStyle w:val="TableParagraph"/>
              <w:spacing w:before="11" w:line="214" w:lineRule="exact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4.1.3</w:t>
            </w:r>
          </w:p>
        </w:tc>
        <w:tc>
          <w:tcPr>
            <w:tcW w:w="5851" w:type="dxa"/>
          </w:tcPr>
          <w:p w14:paraId="55E3B7D9" w14:textId="77777777" w:rsidR="00E07BF0" w:rsidRDefault="00E07BF0" w:rsidP="005B04D0">
            <w:pPr>
              <w:pStyle w:val="TableParagraph"/>
              <w:spacing w:before="11" w:line="214" w:lineRule="exact"/>
              <w:ind w:right="21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Review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terrestrial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based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systems</w:t>
            </w:r>
          </w:p>
        </w:tc>
        <w:tc>
          <w:tcPr>
            <w:tcW w:w="753" w:type="dxa"/>
            <w:vMerge/>
            <w:tcBorders>
              <w:top w:val="nil"/>
            </w:tcBorders>
          </w:tcPr>
          <w:p w14:paraId="1C10F1E0" w14:textId="77777777" w:rsidR="00E07BF0" w:rsidRDefault="00E07BF0" w:rsidP="005B04D0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</w:tcPr>
          <w:p w14:paraId="511BE362" w14:textId="77777777" w:rsidR="00E07BF0" w:rsidRDefault="00E07BF0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43" w:type="dxa"/>
          </w:tcPr>
          <w:p w14:paraId="35EF0B9B" w14:textId="77777777" w:rsidR="00E07BF0" w:rsidRDefault="00E07BF0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7" w:type="dxa"/>
            <w:vMerge/>
            <w:tcBorders>
              <w:top w:val="nil"/>
            </w:tcBorders>
          </w:tcPr>
          <w:p w14:paraId="2E9D0D74" w14:textId="77777777" w:rsidR="00E07BF0" w:rsidRDefault="00E07BF0" w:rsidP="005B04D0">
            <w:pPr>
              <w:rPr>
                <w:sz w:val="2"/>
                <w:szCs w:val="2"/>
              </w:rPr>
            </w:pPr>
          </w:p>
        </w:tc>
      </w:tr>
      <w:tr w:rsidR="00E07BF0" w14:paraId="06D96B8C" w14:textId="77777777" w:rsidTr="005B04D0">
        <w:trPr>
          <w:trHeight w:val="489"/>
        </w:trPr>
        <w:tc>
          <w:tcPr>
            <w:tcW w:w="586" w:type="dxa"/>
          </w:tcPr>
          <w:p w14:paraId="30BE3405" w14:textId="77777777" w:rsidR="00E07BF0" w:rsidRDefault="00E07BF0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0BDE7BF0" w14:textId="77777777" w:rsidR="00E07BF0" w:rsidRDefault="00E07BF0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14:paraId="71454AAD" w14:textId="77777777" w:rsidR="00E07BF0" w:rsidRDefault="00E07BF0" w:rsidP="005B04D0">
            <w:pPr>
              <w:pStyle w:val="TableParagraph"/>
              <w:spacing w:before="131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4.1.4</w:t>
            </w:r>
          </w:p>
        </w:tc>
        <w:tc>
          <w:tcPr>
            <w:tcW w:w="5851" w:type="dxa"/>
          </w:tcPr>
          <w:p w14:paraId="0A4EBA4C" w14:textId="77777777" w:rsidR="00E07BF0" w:rsidRDefault="00E07BF0" w:rsidP="005B04D0">
            <w:pPr>
              <w:pStyle w:val="TableParagraph"/>
              <w:spacing w:before="11"/>
              <w:ind w:right="208"/>
              <w:jc w:val="right"/>
              <w:rPr>
                <w:sz w:val="19"/>
              </w:rPr>
            </w:pPr>
            <w:r>
              <w:rPr>
                <w:sz w:val="19"/>
              </w:rPr>
              <w:t>Considerations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for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bringing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together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different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data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sources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to</w:t>
            </w:r>
          </w:p>
          <w:p w14:paraId="094DBB5F" w14:textId="77777777" w:rsidR="00E07BF0" w:rsidRDefault="00E07BF0" w:rsidP="005B04D0">
            <w:pPr>
              <w:pStyle w:val="TableParagraph"/>
              <w:spacing w:before="8" w:line="218" w:lineRule="exact"/>
              <w:ind w:right="211"/>
              <w:jc w:val="right"/>
              <w:rPr>
                <w:sz w:val="19"/>
              </w:rPr>
            </w:pPr>
            <w:r>
              <w:rPr>
                <w:sz w:val="19"/>
              </w:rPr>
              <w:t>achieve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z w:val="19"/>
              </w:rPr>
              <w:t>resilient</w:t>
            </w:r>
            <w:r>
              <w:rPr>
                <w:spacing w:val="2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PNT</w:t>
            </w:r>
          </w:p>
        </w:tc>
        <w:tc>
          <w:tcPr>
            <w:tcW w:w="753" w:type="dxa"/>
            <w:vMerge/>
            <w:tcBorders>
              <w:top w:val="nil"/>
            </w:tcBorders>
          </w:tcPr>
          <w:p w14:paraId="0619E31D" w14:textId="77777777" w:rsidR="00E07BF0" w:rsidRDefault="00E07BF0" w:rsidP="005B04D0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</w:tcPr>
          <w:p w14:paraId="2A2A7A79" w14:textId="77777777" w:rsidR="00E07BF0" w:rsidRDefault="00E07BF0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3" w:type="dxa"/>
          </w:tcPr>
          <w:p w14:paraId="3AA92A81" w14:textId="77777777" w:rsidR="00E07BF0" w:rsidRDefault="00E07BF0" w:rsidP="005B04D0">
            <w:pPr>
              <w:pStyle w:val="TableParagraph"/>
              <w:spacing w:line="240" w:lineRule="atLeast"/>
              <w:ind w:left="223"/>
              <w:rPr>
                <w:sz w:val="19"/>
              </w:rPr>
            </w:pPr>
            <w:r>
              <w:rPr>
                <w:w w:val="105"/>
                <w:sz w:val="19"/>
              </w:rPr>
              <w:t>GLA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Jamming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video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–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potential </w:t>
            </w:r>
            <w:r>
              <w:rPr>
                <w:spacing w:val="-2"/>
                <w:w w:val="105"/>
                <w:sz w:val="19"/>
              </w:rPr>
              <w:t>solutions</w:t>
            </w:r>
          </w:p>
        </w:tc>
        <w:tc>
          <w:tcPr>
            <w:tcW w:w="677" w:type="dxa"/>
            <w:vMerge/>
            <w:tcBorders>
              <w:top w:val="nil"/>
            </w:tcBorders>
          </w:tcPr>
          <w:p w14:paraId="06D079B3" w14:textId="77777777" w:rsidR="00E07BF0" w:rsidRDefault="00E07BF0" w:rsidP="005B04D0">
            <w:pPr>
              <w:rPr>
                <w:sz w:val="2"/>
                <w:szCs w:val="2"/>
              </w:rPr>
            </w:pPr>
          </w:p>
        </w:tc>
      </w:tr>
      <w:tr w:rsidR="00E07BF0" w14:paraId="192FC6C3" w14:textId="77777777" w:rsidTr="005B04D0">
        <w:trPr>
          <w:trHeight w:val="244"/>
        </w:trPr>
        <w:tc>
          <w:tcPr>
            <w:tcW w:w="586" w:type="dxa"/>
          </w:tcPr>
          <w:p w14:paraId="5DFF9114" w14:textId="77777777" w:rsidR="00E07BF0" w:rsidRDefault="00E07BF0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1" w:type="dxa"/>
          </w:tcPr>
          <w:p w14:paraId="306DA773" w14:textId="77777777" w:rsidR="00E07BF0" w:rsidRDefault="00E07BF0" w:rsidP="005B04D0">
            <w:pPr>
              <w:pStyle w:val="TableParagraph"/>
              <w:spacing w:before="6" w:line="218" w:lineRule="exact"/>
              <w:ind w:left="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4.2</w:t>
            </w:r>
          </w:p>
        </w:tc>
        <w:tc>
          <w:tcPr>
            <w:tcW w:w="845" w:type="dxa"/>
            <w:shd w:val="clear" w:color="auto" w:fill="00AFAA"/>
          </w:tcPr>
          <w:p w14:paraId="79BDB1ED" w14:textId="77777777" w:rsidR="00E07BF0" w:rsidRDefault="00E07BF0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1" w:type="dxa"/>
          </w:tcPr>
          <w:p w14:paraId="7D5FD86A" w14:textId="77777777" w:rsidR="00E07BF0" w:rsidRDefault="00E07BF0" w:rsidP="005B04D0">
            <w:pPr>
              <w:pStyle w:val="TableParagraph"/>
              <w:spacing w:before="6" w:line="218" w:lineRule="exact"/>
              <w:ind w:left="22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Resilient</w:t>
            </w:r>
            <w:r>
              <w:rPr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PNT</w:t>
            </w:r>
            <w:r>
              <w:rPr>
                <w:b/>
                <w:spacing w:val="-5"/>
                <w:w w:val="105"/>
                <w:sz w:val="19"/>
              </w:rPr>
              <w:t xml:space="preserve"> </w:t>
            </w:r>
            <w:r>
              <w:rPr>
                <w:b/>
                <w:spacing w:val="-2"/>
                <w:w w:val="105"/>
                <w:sz w:val="19"/>
              </w:rPr>
              <w:t>Discussion</w:t>
            </w:r>
          </w:p>
        </w:tc>
        <w:tc>
          <w:tcPr>
            <w:tcW w:w="6167" w:type="dxa"/>
            <w:gridSpan w:val="4"/>
            <w:shd w:val="clear" w:color="auto" w:fill="00AFAA"/>
          </w:tcPr>
          <w:p w14:paraId="60FE5C82" w14:textId="77777777" w:rsidR="00E07BF0" w:rsidRDefault="00E07BF0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07BF0" w14:paraId="4843D1A9" w14:textId="77777777" w:rsidTr="005B04D0">
        <w:trPr>
          <w:trHeight w:val="489"/>
        </w:trPr>
        <w:tc>
          <w:tcPr>
            <w:tcW w:w="586" w:type="dxa"/>
          </w:tcPr>
          <w:p w14:paraId="58E8F105" w14:textId="77777777" w:rsidR="00E07BF0" w:rsidRDefault="00E07BF0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 w14:paraId="7B731FE9" w14:textId="77777777" w:rsidR="00E07BF0" w:rsidRDefault="00E07BF0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 w14:paraId="0A9C1859" w14:textId="77777777" w:rsidR="00E07BF0" w:rsidRDefault="00E07BF0" w:rsidP="005B04D0">
            <w:pPr>
              <w:pStyle w:val="TableParagraph"/>
              <w:spacing w:before="131"/>
              <w:ind w:left="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4.2.1</w:t>
            </w:r>
          </w:p>
        </w:tc>
        <w:tc>
          <w:tcPr>
            <w:tcW w:w="5851" w:type="dxa"/>
          </w:tcPr>
          <w:p w14:paraId="215EB49F" w14:textId="77777777" w:rsidR="00E07BF0" w:rsidRDefault="00E07BF0" w:rsidP="005B04D0">
            <w:pPr>
              <w:pStyle w:val="TableParagraph"/>
              <w:spacing w:before="131"/>
              <w:ind w:right="21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Tutor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lead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discussion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Q&amp;A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session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topic</w:t>
            </w:r>
          </w:p>
        </w:tc>
        <w:tc>
          <w:tcPr>
            <w:tcW w:w="753" w:type="dxa"/>
          </w:tcPr>
          <w:p w14:paraId="49440AA2" w14:textId="77777777" w:rsidR="00E07BF0" w:rsidRDefault="00E07BF0" w:rsidP="005B04D0">
            <w:pPr>
              <w:pStyle w:val="TableParagraph"/>
              <w:spacing w:before="131"/>
              <w:ind w:left="222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2</w:t>
            </w:r>
          </w:p>
        </w:tc>
        <w:tc>
          <w:tcPr>
            <w:tcW w:w="1694" w:type="dxa"/>
          </w:tcPr>
          <w:p w14:paraId="5258BEA5" w14:textId="77777777" w:rsidR="00E07BF0" w:rsidRDefault="00E07BF0" w:rsidP="005B04D0">
            <w:pPr>
              <w:pStyle w:val="TableParagraph"/>
              <w:spacing w:before="6"/>
              <w:ind w:left="218"/>
              <w:rPr>
                <w:sz w:val="19"/>
              </w:rPr>
            </w:pPr>
            <w:r>
              <w:rPr>
                <w:w w:val="105"/>
                <w:sz w:val="19"/>
              </w:rPr>
              <w:t>GNSS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spacing w:val="-5"/>
                <w:w w:val="105"/>
                <w:sz w:val="19"/>
              </w:rPr>
              <w:t>PNT</w:t>
            </w:r>
          </w:p>
          <w:p w14:paraId="319698F5" w14:textId="77777777" w:rsidR="00E07BF0" w:rsidRDefault="00E07BF0" w:rsidP="005B04D0">
            <w:pPr>
              <w:pStyle w:val="TableParagraph"/>
              <w:spacing w:before="13" w:line="218" w:lineRule="exact"/>
              <w:ind w:left="218"/>
              <w:rPr>
                <w:sz w:val="19"/>
              </w:rPr>
            </w:pPr>
            <w:r>
              <w:rPr>
                <w:w w:val="105"/>
                <w:sz w:val="19"/>
              </w:rPr>
              <w:t>Q&amp;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session</w:t>
            </w:r>
          </w:p>
        </w:tc>
        <w:tc>
          <w:tcPr>
            <w:tcW w:w="3043" w:type="dxa"/>
          </w:tcPr>
          <w:p w14:paraId="7976C0BF" w14:textId="77777777" w:rsidR="00E07BF0" w:rsidRDefault="00E07BF0" w:rsidP="005B04D0">
            <w:pPr>
              <w:pStyle w:val="TableParagraph"/>
              <w:spacing w:before="6"/>
              <w:ind w:left="223"/>
              <w:rPr>
                <w:sz w:val="19"/>
              </w:rPr>
            </w:pPr>
            <w:r>
              <w:rPr>
                <w:w w:val="105"/>
                <w:sz w:val="19"/>
              </w:rPr>
              <w:t>G</w:t>
            </w:r>
            <w:del w:id="66" w:author="Jaime Alvarez" w:date="2025-09-18T17:07:00Z" w16du:dateUtc="2025-09-18T15:07:00Z">
              <w:r w:rsidDel="00E07BF0">
                <w:rPr>
                  <w:w w:val="105"/>
                  <w:sz w:val="19"/>
                </w:rPr>
                <w:delText>L</w:delText>
              </w:r>
              <w:r w:rsidDel="00E07BF0">
                <w:rPr>
                  <w:spacing w:val="-4"/>
                  <w:w w:val="105"/>
                  <w:sz w:val="19"/>
                </w:rPr>
                <w:delText xml:space="preserve"> </w:delText>
              </w:r>
            </w:del>
            <w:r>
              <w:rPr>
                <w:w w:val="105"/>
                <w:sz w:val="19"/>
              </w:rPr>
              <w:t>1053,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IMO</w:t>
            </w:r>
            <w:r>
              <w:rPr>
                <w:spacing w:val="-2"/>
                <w:w w:val="105"/>
                <w:sz w:val="19"/>
              </w:rPr>
              <w:t xml:space="preserve"> Resolution</w:t>
            </w:r>
          </w:p>
          <w:p w14:paraId="5BCD661B" w14:textId="77777777" w:rsidR="00E07BF0" w:rsidRDefault="00E07BF0" w:rsidP="005B04D0">
            <w:pPr>
              <w:pStyle w:val="TableParagraph"/>
              <w:spacing w:before="13" w:line="218" w:lineRule="exact"/>
              <w:ind w:left="223"/>
              <w:rPr>
                <w:sz w:val="19"/>
              </w:rPr>
            </w:pPr>
            <w:r>
              <w:rPr>
                <w:w w:val="105"/>
                <w:sz w:val="19"/>
              </w:rPr>
              <w:t>A.1046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IALA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WWRNP</w:t>
            </w:r>
          </w:p>
        </w:tc>
        <w:tc>
          <w:tcPr>
            <w:tcW w:w="677" w:type="dxa"/>
          </w:tcPr>
          <w:p w14:paraId="71D30A6C" w14:textId="77777777" w:rsidR="00E07BF0" w:rsidRDefault="00E07BF0" w:rsidP="005B04D0">
            <w:pPr>
              <w:pStyle w:val="TableParagraph"/>
              <w:spacing w:before="131"/>
              <w:ind w:right="117"/>
              <w:jc w:val="center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8</w:t>
            </w:r>
          </w:p>
        </w:tc>
      </w:tr>
    </w:tbl>
    <w:p w14:paraId="14B692FA" w14:textId="77777777" w:rsidR="00E07BF0" w:rsidRDefault="00E07BF0">
      <w:pPr>
        <w:sectPr w:rsidR="00E07BF0" w:rsidSect="00FE7BB8">
          <w:pgSz w:w="16840" w:h="11910" w:orient="landscape"/>
          <w:pgMar w:top="240" w:right="1040" w:bottom="240" w:left="1520" w:header="0" w:footer="1329" w:gutter="0"/>
          <w:cols w:space="720"/>
          <w:docGrid w:linePitch="299"/>
        </w:sectPr>
      </w:pPr>
    </w:p>
    <w:p w14:paraId="0B3555E1" w14:textId="7CE3A8F3" w:rsidR="004E643B" w:rsidRDefault="004E643B">
      <w:pPr>
        <w:rPr>
          <w:color w:val="009FDF"/>
        </w:rPr>
      </w:pPr>
      <w:bookmarkStart w:id="67" w:name="4."/>
      <w:bookmarkEnd w:id="67"/>
    </w:p>
    <w:p w14:paraId="2ED1BEF0" w14:textId="77777777" w:rsidR="00722E31" w:rsidRDefault="00722E31" w:rsidP="008A2410">
      <w:pPr>
        <w:pStyle w:val="Heading2"/>
        <w:jc w:val="left"/>
        <w:rPr>
          <w:color w:val="009FDF"/>
          <w:sz w:val="31"/>
          <w:szCs w:val="31"/>
          <w:u w:val="single" w:color="009FDF"/>
        </w:rPr>
      </w:pPr>
    </w:p>
    <w:p w14:paraId="3B22BBBC" w14:textId="77777777" w:rsidR="00722E31" w:rsidRDefault="00722E31" w:rsidP="008A2410">
      <w:pPr>
        <w:pStyle w:val="Heading2"/>
        <w:jc w:val="left"/>
        <w:rPr>
          <w:color w:val="009FDF"/>
          <w:sz w:val="31"/>
          <w:szCs w:val="31"/>
          <w:u w:val="single" w:color="009FDF"/>
        </w:rPr>
      </w:pPr>
    </w:p>
    <w:p w14:paraId="6FE0F356" w14:textId="57322E30" w:rsidR="008A2410" w:rsidRPr="005545A5" w:rsidRDefault="008A2410" w:rsidP="008A2410">
      <w:pPr>
        <w:pStyle w:val="Heading2"/>
        <w:jc w:val="left"/>
        <w:rPr>
          <w:color w:val="009FDF"/>
          <w:sz w:val="31"/>
          <w:szCs w:val="31"/>
          <w:u w:val="single" w:color="009FDF"/>
        </w:rPr>
      </w:pPr>
      <w:r w:rsidRPr="005545A5">
        <w:rPr>
          <w:color w:val="009FDF"/>
          <w:sz w:val="31"/>
          <w:szCs w:val="31"/>
          <w:u w:val="single" w:color="009FDF"/>
        </w:rPr>
        <w:t xml:space="preserve">MODULE </w:t>
      </w:r>
      <w:r w:rsidR="004E7BF9">
        <w:rPr>
          <w:color w:val="009FDF"/>
          <w:sz w:val="31"/>
          <w:szCs w:val="31"/>
          <w:u w:val="single" w:color="009FDF"/>
        </w:rPr>
        <w:t>5</w:t>
      </w:r>
      <w:r w:rsidRPr="005545A5">
        <w:rPr>
          <w:color w:val="009FDF"/>
          <w:sz w:val="31"/>
          <w:szCs w:val="31"/>
          <w:u w:val="single" w:color="009FDF"/>
        </w:rPr>
        <w:tab/>
      </w:r>
      <w:r w:rsidR="004E7BF9" w:rsidRPr="004E7BF9">
        <w:rPr>
          <w:color w:val="009FDF"/>
          <w:sz w:val="31"/>
          <w:u w:val="single" w:color="009FDF"/>
        </w:rPr>
        <w:t>COMMUNICATIONS AND AIS</w:t>
      </w:r>
    </w:p>
    <w:p w14:paraId="23E41C36" w14:textId="77777777" w:rsidR="008A2410" w:rsidRPr="00C5207A" w:rsidRDefault="008A2410" w:rsidP="008A2410">
      <w:pPr>
        <w:pStyle w:val="Heading3"/>
        <w:numPr>
          <w:ilvl w:val="0"/>
          <w:numId w:val="39"/>
        </w:numPr>
        <w:tabs>
          <w:tab w:val="left" w:pos="1091"/>
        </w:tabs>
        <w:spacing w:before="44"/>
        <w:rPr>
          <w:color w:val="00AFAA"/>
          <w:spacing w:val="-2"/>
        </w:rPr>
      </w:pPr>
      <w:r w:rsidRPr="005E6A86">
        <w:rPr>
          <w:noProof/>
          <w:color w:val="00AFAA"/>
          <w:spacing w:val="-2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EB335DA" wp14:editId="15F1EDE6">
                <wp:simplePos x="0" y="0"/>
                <wp:positionH relativeFrom="page">
                  <wp:posOffset>1195197</wp:posOffset>
                </wp:positionH>
                <wp:positionV relativeFrom="paragraph">
                  <wp:posOffset>279679</wp:posOffset>
                </wp:positionV>
                <wp:extent cx="935990" cy="12700"/>
                <wp:effectExtent l="0" t="0" r="0" b="0"/>
                <wp:wrapTopAndBottom/>
                <wp:docPr id="2076126364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59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5990" h="12700">
                              <a:moveTo>
                                <a:pt x="9357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35736" y="12192"/>
                              </a:lnTo>
                              <a:lnTo>
                                <a:pt x="935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65E797" id="Graphic 19" o:spid="_x0000_s1026" style="position:absolute;margin-left:94.1pt;margin-top:22pt;width:73.7pt;height:1pt;z-index:-25164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59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" path="m935736,l,,,12192r935736,l935736,xe" fillcolor="#00558c" stroked="f">
                <v:path arrowok="t"/>
                <w10:wrap type="topAndBottom" anchorx="page"/>
              </v:shape>
            </w:pict>
          </mc:Fallback>
        </mc:AlternateContent>
      </w:r>
      <w:r>
        <w:rPr>
          <w:color w:val="00AFAA"/>
          <w:spacing w:val="-2"/>
        </w:rPr>
        <w:t>SCOPE</w:t>
      </w:r>
    </w:p>
    <w:p w14:paraId="011B01BD" w14:textId="0D13CA7F" w:rsidR="008A2410" w:rsidRDefault="00FA19A9" w:rsidP="008A2410">
      <w:pPr>
        <w:rPr>
          <w:spacing w:val="-2"/>
        </w:rPr>
      </w:pPr>
      <w:r>
        <w:t>This</w:t>
      </w:r>
      <w:r>
        <w:rPr>
          <w:spacing w:val="25"/>
        </w:rPr>
        <w:t xml:space="preserve"> </w:t>
      </w:r>
      <w:r>
        <w:t>module</w:t>
      </w:r>
      <w:r>
        <w:rPr>
          <w:spacing w:val="26"/>
        </w:rPr>
        <w:t xml:space="preserve"> </w:t>
      </w:r>
      <w:r>
        <w:t>describes</w:t>
      </w:r>
      <w:r>
        <w:rPr>
          <w:spacing w:val="25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communications</w:t>
      </w:r>
      <w:r>
        <w:rPr>
          <w:spacing w:val="25"/>
        </w:rPr>
        <w:t xml:space="preserve"> </w:t>
      </w:r>
      <w:r>
        <w:t>systems</w:t>
      </w:r>
      <w:r>
        <w:rPr>
          <w:spacing w:val="25"/>
        </w:rPr>
        <w:t xml:space="preserve"> </w:t>
      </w:r>
      <w:r>
        <w:t>necessary</w:t>
      </w:r>
      <w:r>
        <w:rPr>
          <w:spacing w:val="27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support</w:t>
      </w:r>
      <w:r>
        <w:rPr>
          <w:spacing w:val="25"/>
        </w:rPr>
        <w:t xml:space="preserve"> </w:t>
      </w:r>
      <w:r>
        <w:t>e-</w:t>
      </w:r>
      <w:r>
        <w:rPr>
          <w:spacing w:val="-2"/>
        </w:rPr>
        <w:t>navigation.</w:t>
      </w:r>
    </w:p>
    <w:p w14:paraId="041E5308" w14:textId="77777777" w:rsidR="008A2410" w:rsidRPr="00A95191" w:rsidRDefault="008A2410" w:rsidP="008A2410">
      <w:pPr>
        <w:pStyle w:val="Heading3"/>
        <w:numPr>
          <w:ilvl w:val="0"/>
          <w:numId w:val="39"/>
        </w:numPr>
        <w:tabs>
          <w:tab w:val="left" w:pos="1091"/>
        </w:tabs>
        <w:spacing w:before="44"/>
        <w:rPr>
          <w:color w:val="00AFAA"/>
          <w:spacing w:val="-2"/>
        </w:rPr>
      </w:pPr>
      <w:r>
        <w:rPr>
          <w:b w:val="0"/>
          <w:noProof/>
          <w:sz w:val="7"/>
        </w:rPr>
        <mc:AlternateContent>
          <mc:Choice Requires="wps">
            <w:drawing>
              <wp:anchor distT="0" distB="0" distL="0" distR="0" simplePos="0" relativeHeight="251674112" behindDoc="1" locked="0" layoutInCell="1" allowOverlap="1" wp14:anchorId="4E24F845" wp14:editId="7D404E98">
                <wp:simplePos x="0" y="0"/>
                <wp:positionH relativeFrom="page">
                  <wp:posOffset>1196340</wp:posOffset>
                </wp:positionH>
                <wp:positionV relativeFrom="paragraph">
                  <wp:posOffset>285750</wp:posOffset>
                </wp:positionV>
                <wp:extent cx="917575" cy="12700"/>
                <wp:effectExtent l="0" t="0" r="0" b="0"/>
                <wp:wrapTopAndBottom/>
                <wp:docPr id="1978333177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75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7575" h="12700">
                              <a:moveTo>
                                <a:pt x="917448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917448" y="12191"/>
                              </a:lnTo>
                              <a:lnTo>
                                <a:pt x="917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A0696F" id="Graphic 33" o:spid="_x0000_s1026" style="position:absolute;margin-left:94.2pt;margin-top:22.5pt;width:72.25pt;height:1pt;z-index:-251642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75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" path="m917448,l,,,12191r917448,l917448,xe" fillcolor="#00558c" stroked="f">
                <v:path arrowok="t"/>
                <w10:wrap type="topAndBottom" anchorx="page"/>
              </v:shape>
            </w:pict>
          </mc:Fallback>
        </mc:AlternateContent>
      </w:r>
      <w:r w:rsidRPr="00A95191">
        <w:rPr>
          <w:color w:val="00AFAA"/>
          <w:spacing w:val="-2"/>
        </w:rPr>
        <w:t xml:space="preserve">LEARNING </w:t>
      </w:r>
      <w:r>
        <w:rPr>
          <w:color w:val="00AFAA"/>
          <w:spacing w:val="-2"/>
        </w:rPr>
        <w:t>OBJECTIVES</w:t>
      </w:r>
    </w:p>
    <w:p w14:paraId="1A640332" w14:textId="523395DD" w:rsidR="008A2410" w:rsidRDefault="00016E39" w:rsidP="008A2410">
      <w:pPr>
        <w:pStyle w:val="BodyText"/>
        <w:spacing w:before="126"/>
      </w:pPr>
      <w:r>
        <w:t>To</w:t>
      </w:r>
      <w:r>
        <w:rPr>
          <w:spacing w:val="23"/>
        </w:rPr>
        <w:t xml:space="preserve"> </w:t>
      </w:r>
      <w:r>
        <w:t>gain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b/>
        </w:rPr>
        <w:t>satisfactory</w:t>
      </w:r>
      <w:r>
        <w:rPr>
          <w:b/>
          <w:spacing w:val="22"/>
        </w:rPr>
        <w:t xml:space="preserve"> </w:t>
      </w:r>
      <w:r>
        <w:t>understanding</w:t>
      </w:r>
      <w:r>
        <w:rPr>
          <w:spacing w:val="24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function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communications</w:t>
      </w:r>
      <w:r>
        <w:rPr>
          <w:spacing w:val="22"/>
        </w:rPr>
        <w:t xml:space="preserve"> </w:t>
      </w:r>
      <w:r>
        <w:t>systems,</w:t>
      </w:r>
      <w:r>
        <w:rPr>
          <w:spacing w:val="23"/>
        </w:rPr>
        <w:t xml:space="preserve"> </w:t>
      </w:r>
      <w:r>
        <w:t>including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Automatic</w:t>
      </w:r>
      <w:r>
        <w:rPr>
          <w:spacing w:val="23"/>
        </w:rPr>
        <w:t xml:space="preserve"> </w:t>
      </w:r>
      <w:r>
        <w:t>Identification</w:t>
      </w:r>
      <w:r>
        <w:rPr>
          <w:spacing w:val="24"/>
        </w:rPr>
        <w:t xml:space="preserve"> </w:t>
      </w:r>
      <w:r>
        <w:t>System</w:t>
      </w:r>
      <w:r>
        <w:rPr>
          <w:spacing w:val="25"/>
        </w:rPr>
        <w:t xml:space="preserve"> </w:t>
      </w:r>
      <w:r>
        <w:t>on</w:t>
      </w:r>
      <w:r>
        <w:rPr>
          <w:spacing w:val="24"/>
        </w:rPr>
        <w:t xml:space="preserve"> </w:t>
      </w:r>
      <w:r>
        <w:t>which</w:t>
      </w:r>
      <w:r>
        <w:rPr>
          <w:spacing w:val="24"/>
        </w:rPr>
        <w:t xml:space="preserve"> </w:t>
      </w:r>
      <w:r>
        <w:t>e-navigation</w:t>
      </w:r>
      <w:r>
        <w:rPr>
          <w:spacing w:val="24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rPr>
          <w:spacing w:val="-2"/>
        </w:rPr>
        <w:t>dependent.</w:t>
      </w:r>
    </w:p>
    <w:p w14:paraId="09DB575D" w14:textId="77777777" w:rsidR="008A2410" w:rsidRPr="00A95191" w:rsidRDefault="008A2410" w:rsidP="008A2410">
      <w:pPr>
        <w:pStyle w:val="Heading3"/>
        <w:numPr>
          <w:ilvl w:val="0"/>
          <w:numId w:val="39"/>
        </w:numPr>
        <w:tabs>
          <w:tab w:val="left" w:pos="1091"/>
        </w:tabs>
        <w:spacing w:before="44"/>
        <w:rPr>
          <w:color w:val="00AFAA"/>
          <w:spacing w:val="-2"/>
        </w:rPr>
      </w:pPr>
      <w:r w:rsidRPr="00A02869">
        <w:rPr>
          <w:color w:val="00AFAA"/>
          <w:spacing w:val="-2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14252393" wp14:editId="60CF90C6">
                <wp:simplePos x="0" y="0"/>
                <wp:positionH relativeFrom="page">
                  <wp:posOffset>1196340</wp:posOffset>
                </wp:positionH>
                <wp:positionV relativeFrom="paragraph">
                  <wp:posOffset>285750</wp:posOffset>
                </wp:positionV>
                <wp:extent cx="917575" cy="12700"/>
                <wp:effectExtent l="0" t="0" r="0" b="0"/>
                <wp:wrapTopAndBottom/>
                <wp:docPr id="2032234456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75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7575" h="12700">
                              <a:moveTo>
                                <a:pt x="917448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917448" y="12191"/>
                              </a:lnTo>
                              <a:lnTo>
                                <a:pt x="917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F1F58" id="Graphic 33" o:spid="_x0000_s1026" style="position:absolute;margin-left:94.2pt;margin-top:22.5pt;width:72.25pt;height:1pt;z-index:-25164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75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" path="m917448,l,,,12191r917448,l917448,xe" fillcolor="#00558c" stroked="f">
                <v:path arrowok="t"/>
                <w10:wrap type="topAndBottom" anchorx="page"/>
              </v:shape>
            </w:pict>
          </mc:Fallback>
        </mc:AlternateContent>
      </w:r>
      <w:r w:rsidRPr="00B10569">
        <w:rPr>
          <w:color w:val="00AFAA"/>
        </w:rPr>
        <w:t xml:space="preserve"> </w:t>
      </w:r>
      <w:r>
        <w:rPr>
          <w:color w:val="00AFAA"/>
        </w:rPr>
        <w:t>DETAILED</w:t>
      </w:r>
      <w:r>
        <w:rPr>
          <w:color w:val="00AFAA"/>
          <w:spacing w:val="-7"/>
        </w:rPr>
        <w:t xml:space="preserve"> </w:t>
      </w:r>
      <w:r>
        <w:rPr>
          <w:color w:val="00AFAA"/>
        </w:rPr>
        <w:t>TEACHING</w:t>
      </w:r>
      <w:r>
        <w:rPr>
          <w:color w:val="00AFAA"/>
          <w:spacing w:val="-5"/>
        </w:rPr>
        <w:t xml:space="preserve"> </w:t>
      </w:r>
      <w:r>
        <w:rPr>
          <w:color w:val="00AFAA"/>
        </w:rPr>
        <w:t>SYLLABUS</w:t>
      </w:r>
      <w:r>
        <w:rPr>
          <w:color w:val="00AFAA"/>
          <w:spacing w:val="-7"/>
        </w:rPr>
        <w:t xml:space="preserve"> </w:t>
      </w:r>
      <w:r>
        <w:rPr>
          <w:color w:val="00AFAA"/>
        </w:rPr>
        <w:t>FOR</w:t>
      </w:r>
      <w:r>
        <w:rPr>
          <w:color w:val="00AFAA"/>
          <w:spacing w:val="-5"/>
        </w:rPr>
        <w:t xml:space="preserve"> </w:t>
      </w:r>
      <w:r>
        <w:rPr>
          <w:color w:val="00AFAA"/>
        </w:rPr>
        <w:t>MODULE</w:t>
      </w:r>
      <w:r>
        <w:rPr>
          <w:color w:val="00AFAA"/>
          <w:spacing w:val="-7"/>
        </w:rPr>
        <w:t xml:space="preserve"> </w:t>
      </w:r>
      <w:r>
        <w:rPr>
          <w:color w:val="00AFAA"/>
        </w:rPr>
        <w:t>4</w:t>
      </w:r>
      <w:r>
        <w:rPr>
          <w:color w:val="00AFAA"/>
          <w:spacing w:val="-6"/>
        </w:rPr>
        <w:t xml:space="preserve"> </w:t>
      </w:r>
      <w:r>
        <w:rPr>
          <w:color w:val="00AFAA"/>
        </w:rPr>
        <w:t>–</w:t>
      </w:r>
      <w:r>
        <w:rPr>
          <w:color w:val="00AFAA"/>
          <w:spacing w:val="-7"/>
        </w:rPr>
        <w:t xml:space="preserve"> </w:t>
      </w:r>
      <w:r>
        <w:rPr>
          <w:color w:val="00AFAA"/>
        </w:rPr>
        <w:t>POSITION,</w:t>
      </w:r>
      <w:r>
        <w:rPr>
          <w:color w:val="00AFAA"/>
          <w:spacing w:val="-6"/>
        </w:rPr>
        <w:t xml:space="preserve"> </w:t>
      </w:r>
      <w:r>
        <w:rPr>
          <w:color w:val="00AFAA"/>
        </w:rPr>
        <w:t>NAVIGATION</w:t>
      </w:r>
      <w:r>
        <w:rPr>
          <w:color w:val="00AFAA"/>
          <w:spacing w:val="-7"/>
        </w:rPr>
        <w:t xml:space="preserve"> </w:t>
      </w:r>
      <w:r>
        <w:rPr>
          <w:color w:val="00AFAA"/>
        </w:rPr>
        <w:t>AND</w:t>
      </w:r>
      <w:r>
        <w:rPr>
          <w:color w:val="00AFAA"/>
          <w:spacing w:val="-5"/>
        </w:rPr>
        <w:t xml:space="preserve"> </w:t>
      </w:r>
      <w:r>
        <w:rPr>
          <w:color w:val="00AFAA"/>
          <w:spacing w:val="-2"/>
        </w:rPr>
        <w:t>TIMING</w:t>
      </w:r>
    </w:p>
    <w:p w14:paraId="305C9DF8" w14:textId="1562ABEA" w:rsidR="004E643B" w:rsidRPr="003137AB" w:rsidRDefault="009664CC" w:rsidP="003137AB">
      <w:pPr>
        <w:pStyle w:val="Heading4"/>
        <w:tabs>
          <w:tab w:val="left" w:pos="1137"/>
        </w:tabs>
        <w:rPr>
          <w:color w:val="575756"/>
          <w:u w:color="575756"/>
        </w:rPr>
      </w:pPr>
      <w:r w:rsidRPr="003137AB">
        <w:rPr>
          <w:color w:val="575756"/>
          <w:u w:color="575756"/>
        </w:rPr>
        <w:t>Table 6</w:t>
      </w:r>
      <w:r w:rsidRPr="003137AB">
        <w:rPr>
          <w:color w:val="575756"/>
          <w:u w:color="575756"/>
        </w:rPr>
        <w:tab/>
        <w:t>Detailed Teaching Syllabus - Module 5</w:t>
      </w:r>
    </w:p>
    <w:tbl>
      <w:tblPr>
        <w:tblW w:w="0" w:type="auto"/>
        <w:tblInd w:w="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"/>
        <w:gridCol w:w="696"/>
        <w:gridCol w:w="898"/>
        <w:gridCol w:w="5938"/>
        <w:gridCol w:w="639"/>
        <w:gridCol w:w="1695"/>
        <w:gridCol w:w="3063"/>
        <w:gridCol w:w="682"/>
      </w:tblGrid>
      <w:tr w:rsidR="00722E31" w14:paraId="532F6310" w14:textId="77777777" w:rsidTr="005B04D0">
        <w:trPr>
          <w:trHeight w:val="1516"/>
        </w:trPr>
        <w:tc>
          <w:tcPr>
            <w:tcW w:w="542" w:type="dxa"/>
            <w:textDirection w:val="btLr"/>
          </w:tcPr>
          <w:p w14:paraId="450644F0" w14:textId="77777777" w:rsidR="00722E31" w:rsidRDefault="00722E31" w:rsidP="005B04D0">
            <w:pPr>
              <w:pStyle w:val="TableParagraph"/>
              <w:spacing w:before="155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Module</w:t>
            </w:r>
          </w:p>
        </w:tc>
        <w:tc>
          <w:tcPr>
            <w:tcW w:w="696" w:type="dxa"/>
            <w:textDirection w:val="btLr"/>
          </w:tcPr>
          <w:p w14:paraId="1C8F7824" w14:textId="77777777" w:rsidR="00722E31" w:rsidRDefault="00722E31" w:rsidP="005B04D0">
            <w:pPr>
              <w:pStyle w:val="TableParagraph"/>
              <w:spacing w:before="4"/>
              <w:rPr>
                <w:b/>
                <w:i/>
                <w:sz w:val="19"/>
              </w:rPr>
            </w:pPr>
          </w:p>
          <w:p w14:paraId="4700C575" w14:textId="77777777" w:rsidR="00722E31" w:rsidRDefault="00722E31" w:rsidP="005B04D0">
            <w:pPr>
              <w:pStyle w:val="TableParagraph"/>
              <w:spacing w:before="1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Element</w:t>
            </w:r>
          </w:p>
        </w:tc>
        <w:tc>
          <w:tcPr>
            <w:tcW w:w="898" w:type="dxa"/>
            <w:textDirection w:val="btLr"/>
          </w:tcPr>
          <w:p w14:paraId="03A4052E" w14:textId="77777777" w:rsidR="00722E31" w:rsidRDefault="00722E31" w:rsidP="005B04D0">
            <w:pPr>
              <w:pStyle w:val="TableParagraph"/>
              <w:spacing w:before="105"/>
              <w:rPr>
                <w:b/>
                <w:i/>
                <w:sz w:val="19"/>
              </w:rPr>
            </w:pPr>
          </w:p>
          <w:p w14:paraId="466769DC" w14:textId="77777777" w:rsidR="00722E31" w:rsidRDefault="00722E31" w:rsidP="005B04D0">
            <w:pPr>
              <w:pStyle w:val="TableParagraph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z w:val="19"/>
              </w:rPr>
              <w:t>Sub-</w:t>
            </w:r>
            <w:r>
              <w:rPr>
                <w:b/>
                <w:color w:val="00AFAA"/>
                <w:spacing w:val="-2"/>
                <w:sz w:val="19"/>
              </w:rPr>
              <w:t>element</w:t>
            </w:r>
          </w:p>
        </w:tc>
        <w:tc>
          <w:tcPr>
            <w:tcW w:w="5938" w:type="dxa"/>
          </w:tcPr>
          <w:p w14:paraId="085506F3" w14:textId="77777777" w:rsidR="00722E31" w:rsidRDefault="00722E31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40F84C94" w14:textId="77777777" w:rsidR="00722E31" w:rsidRDefault="00722E31" w:rsidP="005B04D0">
            <w:pPr>
              <w:pStyle w:val="TableParagraph"/>
              <w:spacing w:before="180"/>
              <w:rPr>
                <w:b/>
                <w:i/>
                <w:sz w:val="19"/>
              </w:rPr>
            </w:pPr>
          </w:p>
          <w:p w14:paraId="109E9B5E" w14:textId="77777777" w:rsidR="00722E31" w:rsidRDefault="00722E31" w:rsidP="005B04D0">
            <w:pPr>
              <w:pStyle w:val="TableParagraph"/>
              <w:ind w:left="223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Subject</w:t>
            </w:r>
          </w:p>
        </w:tc>
        <w:tc>
          <w:tcPr>
            <w:tcW w:w="639" w:type="dxa"/>
            <w:textDirection w:val="btLr"/>
          </w:tcPr>
          <w:p w14:paraId="2FBB1135" w14:textId="77777777" w:rsidR="00722E31" w:rsidRDefault="00722E31" w:rsidP="005B04D0">
            <w:pPr>
              <w:pStyle w:val="TableParagraph"/>
              <w:spacing w:before="111" w:line="254" w:lineRule="auto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 xml:space="preserve">Level of </w:t>
            </w:r>
            <w:r>
              <w:rPr>
                <w:b/>
                <w:color w:val="00AFAA"/>
                <w:spacing w:val="-2"/>
                <w:sz w:val="19"/>
              </w:rPr>
              <w:t>Competence</w:t>
            </w:r>
          </w:p>
        </w:tc>
        <w:tc>
          <w:tcPr>
            <w:tcW w:w="1695" w:type="dxa"/>
          </w:tcPr>
          <w:p w14:paraId="368FF09A" w14:textId="77777777" w:rsidR="00722E31" w:rsidRDefault="00722E31" w:rsidP="005B04D0">
            <w:pPr>
              <w:pStyle w:val="TableParagraph"/>
              <w:spacing w:before="167"/>
              <w:rPr>
                <w:b/>
                <w:i/>
                <w:sz w:val="19"/>
              </w:rPr>
            </w:pPr>
          </w:p>
          <w:p w14:paraId="4B0E0F53" w14:textId="77777777" w:rsidR="00722E31" w:rsidRDefault="00722E31" w:rsidP="005B04D0">
            <w:pPr>
              <w:pStyle w:val="TableParagraph"/>
              <w:spacing w:line="254" w:lineRule="auto"/>
              <w:ind w:left="222" w:right="146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sz w:val="19"/>
              </w:rPr>
              <w:t xml:space="preserve">Recommended </w:t>
            </w:r>
            <w:r>
              <w:rPr>
                <w:b/>
                <w:color w:val="00AFAA"/>
                <w:w w:val="105"/>
                <w:sz w:val="19"/>
              </w:rPr>
              <w:t>training aids and exercises</w:t>
            </w:r>
          </w:p>
        </w:tc>
        <w:tc>
          <w:tcPr>
            <w:tcW w:w="3063" w:type="dxa"/>
          </w:tcPr>
          <w:p w14:paraId="756EB2A6" w14:textId="77777777" w:rsidR="00722E31" w:rsidRDefault="00722E31" w:rsidP="005B04D0">
            <w:pPr>
              <w:pStyle w:val="TableParagraph"/>
              <w:spacing w:before="42"/>
              <w:rPr>
                <w:b/>
                <w:i/>
                <w:sz w:val="19"/>
              </w:rPr>
            </w:pPr>
          </w:p>
          <w:p w14:paraId="32C87FCB" w14:textId="77777777" w:rsidR="00722E31" w:rsidRDefault="00722E31" w:rsidP="005B04D0">
            <w:pPr>
              <w:pStyle w:val="TableParagraph"/>
              <w:spacing w:before="1"/>
              <w:ind w:left="221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References</w:t>
            </w:r>
          </w:p>
          <w:p w14:paraId="50DB6164" w14:textId="77777777" w:rsidR="00722E31" w:rsidRDefault="00722E31" w:rsidP="005B04D0">
            <w:pPr>
              <w:pStyle w:val="TableParagraph"/>
              <w:spacing w:before="25"/>
              <w:rPr>
                <w:b/>
                <w:i/>
                <w:sz w:val="19"/>
              </w:rPr>
            </w:pPr>
          </w:p>
          <w:p w14:paraId="6C9ABDC5" w14:textId="77777777" w:rsidR="00F96E5D" w:rsidRDefault="00722E31" w:rsidP="005B04D0">
            <w:pPr>
              <w:pStyle w:val="TableParagraph"/>
              <w:spacing w:line="254" w:lineRule="auto"/>
              <w:ind w:left="221" w:right="704"/>
              <w:rPr>
                <w:b/>
                <w:color w:val="00AFAA"/>
                <w:w w:val="105"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Rec</w:t>
            </w:r>
            <w:r>
              <w:rPr>
                <w:b/>
                <w:color w:val="00AFAA"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color w:val="00AFAA"/>
                <w:w w:val="105"/>
                <w:sz w:val="19"/>
              </w:rPr>
              <w:t>=</w:t>
            </w:r>
            <w:r>
              <w:rPr>
                <w:b/>
                <w:color w:val="00AFAA"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color w:val="00AFAA"/>
                <w:w w:val="105"/>
                <w:sz w:val="19"/>
              </w:rPr>
              <w:t xml:space="preserve">Recommendation </w:t>
            </w:r>
          </w:p>
          <w:p w14:paraId="0B342095" w14:textId="6AE84B39" w:rsidR="00722E31" w:rsidRDefault="00722E31" w:rsidP="005B04D0">
            <w:pPr>
              <w:pStyle w:val="TableParagraph"/>
              <w:spacing w:line="254" w:lineRule="auto"/>
              <w:ind w:left="221" w:right="704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G</w:t>
            </w:r>
            <w:r>
              <w:rPr>
                <w:b/>
                <w:color w:val="00AFAA"/>
                <w:spacing w:val="80"/>
                <w:w w:val="105"/>
                <w:sz w:val="19"/>
              </w:rPr>
              <w:t xml:space="preserve"> </w:t>
            </w:r>
            <w:r>
              <w:rPr>
                <w:b/>
                <w:color w:val="00AFAA"/>
                <w:w w:val="105"/>
                <w:sz w:val="19"/>
              </w:rPr>
              <w:t>= Guideline</w:t>
            </w:r>
          </w:p>
        </w:tc>
        <w:tc>
          <w:tcPr>
            <w:tcW w:w="682" w:type="dxa"/>
            <w:textDirection w:val="btLr"/>
          </w:tcPr>
          <w:p w14:paraId="69D2B324" w14:textId="77777777" w:rsidR="00722E31" w:rsidRDefault="00722E31" w:rsidP="005B04D0">
            <w:pPr>
              <w:pStyle w:val="TableParagraph"/>
              <w:spacing w:before="220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Lecture</w:t>
            </w:r>
            <w:r>
              <w:rPr>
                <w:b/>
                <w:color w:val="00AFAA"/>
                <w:spacing w:val="-5"/>
                <w:w w:val="105"/>
                <w:sz w:val="19"/>
              </w:rPr>
              <w:t xml:space="preserve"> No.</w:t>
            </w:r>
          </w:p>
        </w:tc>
      </w:tr>
      <w:tr w:rsidR="00722E31" w14:paraId="51DEC847" w14:textId="77777777" w:rsidTr="005B04D0">
        <w:trPr>
          <w:trHeight w:val="244"/>
        </w:trPr>
        <w:tc>
          <w:tcPr>
            <w:tcW w:w="542" w:type="dxa"/>
          </w:tcPr>
          <w:p w14:paraId="5BF847BC" w14:textId="77777777" w:rsidR="00722E31" w:rsidRDefault="00722E31" w:rsidP="005B04D0">
            <w:pPr>
              <w:pStyle w:val="TableParagraph"/>
              <w:spacing w:before="6" w:line="218" w:lineRule="exact"/>
              <w:ind w:left="14"/>
              <w:jc w:val="center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5</w:t>
            </w:r>
          </w:p>
        </w:tc>
        <w:tc>
          <w:tcPr>
            <w:tcW w:w="696" w:type="dxa"/>
            <w:shd w:val="clear" w:color="auto" w:fill="00AFAA"/>
          </w:tcPr>
          <w:p w14:paraId="5EE4D8DA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8" w:type="dxa"/>
            <w:vMerge w:val="restart"/>
            <w:shd w:val="clear" w:color="auto" w:fill="00AFAA"/>
          </w:tcPr>
          <w:p w14:paraId="0C601012" w14:textId="77777777" w:rsidR="00722E31" w:rsidRDefault="00722E31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38" w:type="dxa"/>
          </w:tcPr>
          <w:p w14:paraId="5C553317" w14:textId="77777777" w:rsidR="00722E31" w:rsidRDefault="00722E31" w:rsidP="005B04D0">
            <w:pPr>
              <w:pStyle w:val="TableParagraph"/>
              <w:spacing w:before="6" w:line="218" w:lineRule="exact"/>
              <w:ind w:left="223"/>
              <w:rPr>
                <w:sz w:val="19"/>
              </w:rPr>
            </w:pPr>
            <w:r>
              <w:rPr>
                <w:sz w:val="19"/>
              </w:rPr>
              <w:t>COMMUNICATIONS</w:t>
            </w:r>
            <w:r>
              <w:rPr>
                <w:spacing w:val="41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AIS</w:t>
            </w:r>
          </w:p>
        </w:tc>
        <w:tc>
          <w:tcPr>
            <w:tcW w:w="6079" w:type="dxa"/>
            <w:gridSpan w:val="4"/>
            <w:vMerge w:val="restart"/>
            <w:shd w:val="clear" w:color="auto" w:fill="00AFAA"/>
          </w:tcPr>
          <w:p w14:paraId="4B95EE2B" w14:textId="77777777" w:rsidR="00722E31" w:rsidRDefault="00722E31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22E31" w:rsidRPr="00722E31" w14:paraId="72721AE6" w14:textId="77777777" w:rsidTr="005B04D0">
        <w:trPr>
          <w:trHeight w:val="244"/>
        </w:trPr>
        <w:tc>
          <w:tcPr>
            <w:tcW w:w="542" w:type="dxa"/>
          </w:tcPr>
          <w:p w14:paraId="6AB631C5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6" w:type="dxa"/>
          </w:tcPr>
          <w:p w14:paraId="6AA03492" w14:textId="77777777" w:rsidR="00722E31" w:rsidRDefault="00722E31" w:rsidP="005B04D0">
            <w:pPr>
              <w:pStyle w:val="TableParagraph"/>
              <w:spacing w:before="6" w:line="218" w:lineRule="exact"/>
              <w:ind w:left="12"/>
              <w:jc w:val="center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5.1</w:t>
            </w:r>
          </w:p>
        </w:tc>
        <w:tc>
          <w:tcPr>
            <w:tcW w:w="898" w:type="dxa"/>
            <w:vMerge/>
            <w:tcBorders>
              <w:top w:val="nil"/>
            </w:tcBorders>
            <w:shd w:val="clear" w:color="auto" w:fill="00AFAA"/>
          </w:tcPr>
          <w:p w14:paraId="1F0DB55C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  <w:tc>
          <w:tcPr>
            <w:tcW w:w="5938" w:type="dxa"/>
          </w:tcPr>
          <w:p w14:paraId="6BF3489C" w14:textId="77777777" w:rsidR="00722E31" w:rsidRPr="00D82A6C" w:rsidRDefault="00722E31" w:rsidP="005B04D0">
            <w:pPr>
              <w:pStyle w:val="TableParagraph"/>
              <w:spacing w:before="6" w:line="218" w:lineRule="exact"/>
              <w:ind w:left="223"/>
              <w:rPr>
                <w:sz w:val="19"/>
                <w:lang w:val="fr-FR"/>
              </w:rPr>
            </w:pPr>
            <w:r w:rsidRPr="00D82A6C">
              <w:rPr>
                <w:sz w:val="19"/>
                <w:lang w:val="fr-FR"/>
              </w:rPr>
              <w:t>IALA</w:t>
            </w:r>
            <w:r w:rsidRPr="00D82A6C">
              <w:rPr>
                <w:spacing w:val="31"/>
                <w:sz w:val="19"/>
                <w:lang w:val="fr-FR"/>
              </w:rPr>
              <w:t xml:space="preserve"> </w:t>
            </w:r>
            <w:r w:rsidRPr="00D82A6C">
              <w:rPr>
                <w:sz w:val="19"/>
                <w:lang w:val="fr-FR"/>
              </w:rPr>
              <w:t>Maritime</w:t>
            </w:r>
            <w:r w:rsidRPr="00D82A6C">
              <w:rPr>
                <w:spacing w:val="30"/>
                <w:sz w:val="19"/>
                <w:lang w:val="fr-FR"/>
              </w:rPr>
              <w:t xml:space="preserve"> </w:t>
            </w:r>
            <w:r w:rsidRPr="00D82A6C">
              <w:rPr>
                <w:sz w:val="19"/>
                <w:lang w:val="fr-FR"/>
              </w:rPr>
              <w:t>Radio</w:t>
            </w:r>
            <w:r w:rsidRPr="00D82A6C">
              <w:rPr>
                <w:spacing w:val="32"/>
                <w:sz w:val="19"/>
                <w:lang w:val="fr-FR"/>
              </w:rPr>
              <w:t xml:space="preserve"> </w:t>
            </w:r>
            <w:r w:rsidRPr="00D82A6C">
              <w:rPr>
                <w:sz w:val="19"/>
                <w:lang w:val="fr-FR"/>
              </w:rPr>
              <w:t>Communications</w:t>
            </w:r>
            <w:r w:rsidRPr="00D82A6C">
              <w:rPr>
                <w:spacing w:val="30"/>
                <w:sz w:val="19"/>
                <w:lang w:val="fr-FR"/>
              </w:rPr>
              <w:t xml:space="preserve"> </w:t>
            </w:r>
            <w:r w:rsidRPr="00D82A6C">
              <w:rPr>
                <w:spacing w:val="-4"/>
                <w:sz w:val="19"/>
                <w:lang w:val="fr-FR"/>
              </w:rPr>
              <w:t>Plan</w:t>
            </w:r>
          </w:p>
        </w:tc>
        <w:tc>
          <w:tcPr>
            <w:tcW w:w="6079" w:type="dxa"/>
            <w:gridSpan w:val="4"/>
            <w:vMerge/>
            <w:tcBorders>
              <w:top w:val="nil"/>
            </w:tcBorders>
            <w:shd w:val="clear" w:color="auto" w:fill="00AFAA"/>
          </w:tcPr>
          <w:p w14:paraId="6F357FBB" w14:textId="77777777" w:rsidR="00722E31" w:rsidRPr="00D82A6C" w:rsidRDefault="00722E31" w:rsidP="005B04D0">
            <w:pPr>
              <w:rPr>
                <w:sz w:val="2"/>
                <w:szCs w:val="2"/>
                <w:lang w:val="fr-FR"/>
              </w:rPr>
            </w:pPr>
          </w:p>
        </w:tc>
      </w:tr>
      <w:tr w:rsidR="00722E31" w14:paraId="0EEE296E" w14:textId="77777777" w:rsidTr="005B04D0">
        <w:trPr>
          <w:trHeight w:val="244"/>
        </w:trPr>
        <w:tc>
          <w:tcPr>
            <w:tcW w:w="542" w:type="dxa"/>
          </w:tcPr>
          <w:p w14:paraId="1E7ECE09" w14:textId="77777777" w:rsidR="00722E31" w:rsidRPr="00D82A6C" w:rsidRDefault="00722E31" w:rsidP="005B04D0">
            <w:pPr>
              <w:pStyle w:val="TableParagraph"/>
              <w:rPr>
                <w:rFonts w:ascii="Times New Roman"/>
                <w:sz w:val="16"/>
                <w:lang w:val="fr-FR"/>
              </w:rPr>
            </w:pPr>
          </w:p>
        </w:tc>
        <w:tc>
          <w:tcPr>
            <w:tcW w:w="696" w:type="dxa"/>
          </w:tcPr>
          <w:p w14:paraId="01B2F914" w14:textId="77777777" w:rsidR="00722E31" w:rsidRPr="00D82A6C" w:rsidRDefault="00722E31" w:rsidP="005B04D0">
            <w:pPr>
              <w:pStyle w:val="TableParagraph"/>
              <w:rPr>
                <w:rFonts w:ascii="Times New Roman"/>
                <w:sz w:val="16"/>
                <w:lang w:val="fr-FR"/>
              </w:rPr>
            </w:pPr>
          </w:p>
        </w:tc>
        <w:tc>
          <w:tcPr>
            <w:tcW w:w="898" w:type="dxa"/>
          </w:tcPr>
          <w:p w14:paraId="4A0A2485" w14:textId="77777777" w:rsidR="00722E31" w:rsidRDefault="00722E31" w:rsidP="005B04D0">
            <w:pPr>
              <w:pStyle w:val="TableParagraph"/>
              <w:spacing w:before="6" w:line="218" w:lineRule="exact"/>
              <w:ind w:left="14" w:right="49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5.1.1</w:t>
            </w:r>
          </w:p>
        </w:tc>
        <w:tc>
          <w:tcPr>
            <w:tcW w:w="5938" w:type="dxa"/>
          </w:tcPr>
          <w:p w14:paraId="0227DB43" w14:textId="77777777" w:rsidR="00722E31" w:rsidRDefault="00722E31" w:rsidP="005B04D0">
            <w:pPr>
              <w:pStyle w:val="TableParagraph"/>
              <w:spacing w:before="6" w:line="218" w:lineRule="exact"/>
              <w:ind w:left="223"/>
              <w:rPr>
                <w:sz w:val="19"/>
              </w:rPr>
            </w:pPr>
            <w:r>
              <w:rPr>
                <w:w w:val="105"/>
                <w:sz w:val="19"/>
              </w:rPr>
              <w:t>Review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communications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required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support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e-</w:t>
            </w:r>
            <w:r>
              <w:rPr>
                <w:spacing w:val="-2"/>
                <w:w w:val="105"/>
                <w:sz w:val="19"/>
              </w:rPr>
              <w:t>navigation</w:t>
            </w:r>
          </w:p>
        </w:tc>
        <w:tc>
          <w:tcPr>
            <w:tcW w:w="639" w:type="dxa"/>
            <w:vMerge w:val="restart"/>
          </w:tcPr>
          <w:p w14:paraId="4E1354C2" w14:textId="77777777" w:rsidR="00722E31" w:rsidRDefault="00722E31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56A771E4" w14:textId="77777777" w:rsidR="00722E31" w:rsidRDefault="00722E31" w:rsidP="005B04D0">
            <w:pPr>
              <w:pStyle w:val="TableParagraph"/>
              <w:spacing w:before="175"/>
              <w:rPr>
                <w:b/>
                <w:i/>
                <w:sz w:val="19"/>
              </w:rPr>
            </w:pPr>
          </w:p>
          <w:p w14:paraId="70C91962" w14:textId="77777777" w:rsidR="00722E31" w:rsidRDefault="00722E31" w:rsidP="005B04D0">
            <w:pPr>
              <w:pStyle w:val="TableParagraph"/>
              <w:spacing w:before="1"/>
              <w:ind w:right="91"/>
              <w:jc w:val="center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2</w:t>
            </w:r>
          </w:p>
        </w:tc>
        <w:tc>
          <w:tcPr>
            <w:tcW w:w="1695" w:type="dxa"/>
          </w:tcPr>
          <w:p w14:paraId="6DDFB178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3" w:type="dxa"/>
          </w:tcPr>
          <w:p w14:paraId="39A845F3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 w:val="restart"/>
          </w:tcPr>
          <w:p w14:paraId="079050C6" w14:textId="77777777" w:rsidR="00722E31" w:rsidRDefault="00722E31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46777912" w14:textId="77777777" w:rsidR="00722E31" w:rsidRDefault="00722E31" w:rsidP="005B04D0">
            <w:pPr>
              <w:pStyle w:val="TableParagraph"/>
              <w:spacing w:before="175"/>
              <w:rPr>
                <w:b/>
                <w:i/>
                <w:sz w:val="19"/>
              </w:rPr>
            </w:pPr>
          </w:p>
          <w:p w14:paraId="706C89C4" w14:textId="77777777" w:rsidR="00722E31" w:rsidRDefault="00722E31" w:rsidP="005B04D0">
            <w:pPr>
              <w:pStyle w:val="TableParagraph"/>
              <w:spacing w:before="1"/>
              <w:ind w:left="216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9</w:t>
            </w:r>
          </w:p>
        </w:tc>
      </w:tr>
      <w:tr w:rsidR="00722E31" w14:paraId="40226DD0" w14:textId="77777777" w:rsidTr="005B04D0">
        <w:trPr>
          <w:trHeight w:val="244"/>
        </w:trPr>
        <w:tc>
          <w:tcPr>
            <w:tcW w:w="542" w:type="dxa"/>
          </w:tcPr>
          <w:p w14:paraId="61B812F0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6" w:type="dxa"/>
          </w:tcPr>
          <w:p w14:paraId="6DBB60F2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8" w:type="dxa"/>
          </w:tcPr>
          <w:p w14:paraId="488302FF" w14:textId="77777777" w:rsidR="00722E31" w:rsidRDefault="00722E31" w:rsidP="005B04D0">
            <w:pPr>
              <w:pStyle w:val="TableParagraph"/>
              <w:spacing w:before="6" w:line="218" w:lineRule="exact"/>
              <w:ind w:left="49" w:right="35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5.1.2.</w:t>
            </w:r>
          </w:p>
        </w:tc>
        <w:tc>
          <w:tcPr>
            <w:tcW w:w="5938" w:type="dxa"/>
          </w:tcPr>
          <w:p w14:paraId="6516DDCE" w14:textId="77777777" w:rsidR="00722E31" w:rsidRDefault="00722E31" w:rsidP="005B04D0">
            <w:pPr>
              <w:pStyle w:val="TableParagraph"/>
              <w:spacing w:before="6" w:line="218" w:lineRule="exact"/>
              <w:ind w:left="223"/>
              <w:rPr>
                <w:sz w:val="19"/>
              </w:rPr>
            </w:pPr>
            <w:r>
              <w:rPr>
                <w:sz w:val="19"/>
              </w:rPr>
              <w:t>Bandwidth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availability</w:t>
            </w:r>
          </w:p>
        </w:tc>
        <w:tc>
          <w:tcPr>
            <w:tcW w:w="639" w:type="dxa"/>
            <w:vMerge/>
            <w:tcBorders>
              <w:top w:val="nil"/>
            </w:tcBorders>
          </w:tcPr>
          <w:p w14:paraId="39481AA0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1E325075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3" w:type="dxa"/>
          </w:tcPr>
          <w:p w14:paraId="0B45544D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7DBFBF7F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</w:tr>
      <w:tr w:rsidR="00722E31" w14:paraId="0E47120D" w14:textId="77777777" w:rsidTr="005B04D0">
        <w:trPr>
          <w:trHeight w:val="244"/>
        </w:trPr>
        <w:tc>
          <w:tcPr>
            <w:tcW w:w="542" w:type="dxa"/>
          </w:tcPr>
          <w:p w14:paraId="03DB9603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6" w:type="dxa"/>
          </w:tcPr>
          <w:p w14:paraId="1A16B594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8" w:type="dxa"/>
          </w:tcPr>
          <w:p w14:paraId="7440A2FD" w14:textId="77777777" w:rsidR="00722E31" w:rsidRDefault="00722E31" w:rsidP="005B04D0">
            <w:pPr>
              <w:pStyle w:val="TableParagraph"/>
              <w:spacing w:before="6" w:line="218" w:lineRule="exact"/>
              <w:ind w:left="14" w:right="49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5.1.3</w:t>
            </w:r>
          </w:p>
        </w:tc>
        <w:tc>
          <w:tcPr>
            <w:tcW w:w="5938" w:type="dxa"/>
          </w:tcPr>
          <w:p w14:paraId="6EB9B4E6" w14:textId="77777777" w:rsidR="00722E31" w:rsidRDefault="00722E31" w:rsidP="005B04D0">
            <w:pPr>
              <w:pStyle w:val="TableParagraph"/>
              <w:spacing w:before="6" w:line="218" w:lineRule="exact"/>
              <w:ind w:left="223"/>
              <w:rPr>
                <w:sz w:val="19"/>
              </w:rPr>
            </w:pPr>
            <w:r>
              <w:rPr>
                <w:sz w:val="19"/>
              </w:rPr>
              <w:t>Advantages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and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disadvantages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communication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via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satellite</w:t>
            </w:r>
          </w:p>
        </w:tc>
        <w:tc>
          <w:tcPr>
            <w:tcW w:w="639" w:type="dxa"/>
            <w:vMerge/>
            <w:tcBorders>
              <w:top w:val="nil"/>
            </w:tcBorders>
          </w:tcPr>
          <w:p w14:paraId="655DD875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5C45F8EA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3" w:type="dxa"/>
          </w:tcPr>
          <w:p w14:paraId="036AFEE1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3AC0B75C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</w:tr>
      <w:tr w:rsidR="00722E31" w14:paraId="75FDB1E5" w14:textId="77777777" w:rsidTr="005B04D0">
        <w:trPr>
          <w:trHeight w:val="244"/>
        </w:trPr>
        <w:tc>
          <w:tcPr>
            <w:tcW w:w="542" w:type="dxa"/>
          </w:tcPr>
          <w:p w14:paraId="578C3717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6" w:type="dxa"/>
          </w:tcPr>
          <w:p w14:paraId="392A5A4D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8" w:type="dxa"/>
          </w:tcPr>
          <w:p w14:paraId="28D719DC" w14:textId="77777777" w:rsidR="00722E31" w:rsidRDefault="00722E31" w:rsidP="005B04D0">
            <w:pPr>
              <w:pStyle w:val="TableParagraph"/>
              <w:spacing w:before="6" w:line="218" w:lineRule="exact"/>
              <w:ind w:left="14" w:right="49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5.1.4</w:t>
            </w:r>
          </w:p>
        </w:tc>
        <w:tc>
          <w:tcPr>
            <w:tcW w:w="5938" w:type="dxa"/>
          </w:tcPr>
          <w:p w14:paraId="5F07D740" w14:textId="77777777" w:rsidR="00722E31" w:rsidRDefault="00722E31" w:rsidP="005B04D0">
            <w:pPr>
              <w:pStyle w:val="TableParagraph"/>
              <w:spacing w:before="6" w:line="218" w:lineRule="exact"/>
              <w:ind w:left="223"/>
              <w:rPr>
                <w:sz w:val="19"/>
              </w:rPr>
            </w:pPr>
            <w:r>
              <w:rPr>
                <w:w w:val="105"/>
                <w:sz w:val="19"/>
              </w:rPr>
              <w:t>Modernisation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use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3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VHF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channels</w:t>
            </w:r>
          </w:p>
        </w:tc>
        <w:tc>
          <w:tcPr>
            <w:tcW w:w="639" w:type="dxa"/>
            <w:vMerge/>
            <w:tcBorders>
              <w:top w:val="nil"/>
            </w:tcBorders>
          </w:tcPr>
          <w:p w14:paraId="4AD99348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17F4139D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3" w:type="dxa"/>
          </w:tcPr>
          <w:p w14:paraId="09A13B71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09720385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</w:tr>
      <w:tr w:rsidR="00722E31" w14:paraId="2762A7AA" w14:textId="77777777" w:rsidTr="005B04D0">
        <w:trPr>
          <w:trHeight w:val="239"/>
        </w:trPr>
        <w:tc>
          <w:tcPr>
            <w:tcW w:w="542" w:type="dxa"/>
          </w:tcPr>
          <w:p w14:paraId="209EA151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6" w:type="dxa"/>
          </w:tcPr>
          <w:p w14:paraId="009F7579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8" w:type="dxa"/>
          </w:tcPr>
          <w:p w14:paraId="006A5CA8" w14:textId="77777777" w:rsidR="00722E31" w:rsidRDefault="00722E31" w:rsidP="005B04D0">
            <w:pPr>
              <w:pStyle w:val="TableParagraph"/>
              <w:spacing w:before="6" w:line="214" w:lineRule="exact"/>
              <w:ind w:left="14" w:right="49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5.1.5</w:t>
            </w:r>
          </w:p>
        </w:tc>
        <w:tc>
          <w:tcPr>
            <w:tcW w:w="5938" w:type="dxa"/>
          </w:tcPr>
          <w:p w14:paraId="0B714744" w14:textId="77777777" w:rsidR="00722E31" w:rsidRDefault="00722E31" w:rsidP="005B04D0">
            <w:pPr>
              <w:pStyle w:val="TableParagraph"/>
              <w:spacing w:before="6" w:line="214" w:lineRule="exact"/>
              <w:ind w:left="223"/>
              <w:rPr>
                <w:sz w:val="19"/>
              </w:rPr>
            </w:pPr>
            <w:r>
              <w:rPr>
                <w:w w:val="105"/>
                <w:sz w:val="19"/>
              </w:rPr>
              <w:t>Examples: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VDES;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ASM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channels</w:t>
            </w:r>
          </w:p>
        </w:tc>
        <w:tc>
          <w:tcPr>
            <w:tcW w:w="639" w:type="dxa"/>
            <w:vMerge/>
            <w:tcBorders>
              <w:top w:val="nil"/>
            </w:tcBorders>
          </w:tcPr>
          <w:p w14:paraId="13C7BD74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70BBC9C0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3" w:type="dxa"/>
          </w:tcPr>
          <w:p w14:paraId="6F37BDD6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487ABAF2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</w:tr>
      <w:tr w:rsidR="00722E31" w14:paraId="37F97A92" w14:textId="77777777" w:rsidTr="005B04D0">
        <w:trPr>
          <w:trHeight w:val="244"/>
        </w:trPr>
        <w:tc>
          <w:tcPr>
            <w:tcW w:w="542" w:type="dxa"/>
          </w:tcPr>
          <w:p w14:paraId="0EC6DEC1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6" w:type="dxa"/>
          </w:tcPr>
          <w:p w14:paraId="7E5C5C37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8" w:type="dxa"/>
          </w:tcPr>
          <w:p w14:paraId="384A9C79" w14:textId="77777777" w:rsidR="00722E31" w:rsidRDefault="00722E31" w:rsidP="005B04D0">
            <w:pPr>
              <w:pStyle w:val="TableParagraph"/>
              <w:spacing w:before="11" w:line="214" w:lineRule="exact"/>
              <w:ind w:left="14" w:right="49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5.1.6</w:t>
            </w:r>
          </w:p>
        </w:tc>
        <w:tc>
          <w:tcPr>
            <w:tcW w:w="5938" w:type="dxa"/>
          </w:tcPr>
          <w:p w14:paraId="2161966A" w14:textId="77777777" w:rsidR="00722E31" w:rsidRDefault="00722E31" w:rsidP="005B04D0">
            <w:pPr>
              <w:pStyle w:val="TableParagraph"/>
              <w:spacing w:before="11" w:line="214" w:lineRule="exact"/>
              <w:ind w:left="223"/>
              <w:rPr>
                <w:sz w:val="19"/>
              </w:rPr>
            </w:pPr>
            <w:r>
              <w:rPr>
                <w:w w:val="105"/>
                <w:sz w:val="19"/>
              </w:rPr>
              <w:t>Overview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GMDSS</w:t>
            </w:r>
          </w:p>
        </w:tc>
        <w:tc>
          <w:tcPr>
            <w:tcW w:w="639" w:type="dxa"/>
            <w:vMerge/>
            <w:tcBorders>
              <w:top w:val="nil"/>
            </w:tcBorders>
          </w:tcPr>
          <w:p w14:paraId="37D42CC9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61C6F169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3" w:type="dxa"/>
          </w:tcPr>
          <w:p w14:paraId="2828338B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294E32A4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</w:tr>
      <w:tr w:rsidR="00722E31" w14:paraId="429BC64E" w14:textId="77777777" w:rsidTr="005B04D0">
        <w:trPr>
          <w:trHeight w:val="244"/>
        </w:trPr>
        <w:tc>
          <w:tcPr>
            <w:tcW w:w="542" w:type="dxa"/>
          </w:tcPr>
          <w:p w14:paraId="78E00755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6" w:type="dxa"/>
          </w:tcPr>
          <w:p w14:paraId="45862EFB" w14:textId="77777777" w:rsidR="00722E31" w:rsidRDefault="00722E31" w:rsidP="005B04D0">
            <w:pPr>
              <w:pStyle w:val="TableParagraph"/>
              <w:spacing w:before="11" w:line="214" w:lineRule="exact"/>
              <w:ind w:left="12"/>
              <w:jc w:val="center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5.2</w:t>
            </w:r>
          </w:p>
        </w:tc>
        <w:tc>
          <w:tcPr>
            <w:tcW w:w="898" w:type="dxa"/>
            <w:shd w:val="clear" w:color="auto" w:fill="00AFAA"/>
          </w:tcPr>
          <w:p w14:paraId="47C52AA0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8" w:type="dxa"/>
          </w:tcPr>
          <w:p w14:paraId="720114FD" w14:textId="77777777" w:rsidR="00722E31" w:rsidRDefault="00722E31" w:rsidP="005B04D0">
            <w:pPr>
              <w:pStyle w:val="TableParagraph"/>
              <w:spacing w:before="11" w:line="214" w:lineRule="exact"/>
              <w:ind w:left="223"/>
              <w:rPr>
                <w:sz w:val="19"/>
              </w:rPr>
            </w:pPr>
            <w:r>
              <w:rPr>
                <w:sz w:val="19"/>
              </w:rPr>
              <w:t>Automatic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sz w:val="19"/>
              </w:rPr>
              <w:t>Identification</w:t>
            </w:r>
            <w:r>
              <w:rPr>
                <w:spacing w:val="4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System</w:t>
            </w:r>
          </w:p>
        </w:tc>
        <w:tc>
          <w:tcPr>
            <w:tcW w:w="6079" w:type="dxa"/>
            <w:gridSpan w:val="4"/>
            <w:shd w:val="clear" w:color="auto" w:fill="00AFAA"/>
          </w:tcPr>
          <w:p w14:paraId="2E8F1816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22E31" w14:paraId="32003A58" w14:textId="77777777" w:rsidTr="005B04D0">
        <w:trPr>
          <w:trHeight w:val="244"/>
        </w:trPr>
        <w:tc>
          <w:tcPr>
            <w:tcW w:w="542" w:type="dxa"/>
          </w:tcPr>
          <w:p w14:paraId="6D136EA8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6" w:type="dxa"/>
          </w:tcPr>
          <w:p w14:paraId="1D891872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8" w:type="dxa"/>
          </w:tcPr>
          <w:p w14:paraId="2F7B992B" w14:textId="77777777" w:rsidR="00722E31" w:rsidRDefault="00722E31" w:rsidP="005B04D0">
            <w:pPr>
              <w:pStyle w:val="TableParagraph"/>
              <w:spacing w:before="6" w:line="218" w:lineRule="exact"/>
              <w:ind w:left="14" w:right="49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5.2.1</w:t>
            </w:r>
          </w:p>
        </w:tc>
        <w:tc>
          <w:tcPr>
            <w:tcW w:w="5938" w:type="dxa"/>
          </w:tcPr>
          <w:p w14:paraId="33AFD299" w14:textId="77777777" w:rsidR="00722E31" w:rsidRDefault="00722E31" w:rsidP="005B04D0">
            <w:pPr>
              <w:pStyle w:val="TableParagraph"/>
              <w:spacing w:before="6" w:line="218" w:lineRule="exact"/>
              <w:ind w:left="223"/>
              <w:rPr>
                <w:sz w:val="19"/>
              </w:rPr>
            </w:pPr>
            <w:r>
              <w:rPr>
                <w:w w:val="105"/>
                <w:sz w:val="19"/>
              </w:rPr>
              <w:t>Review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5"/>
                <w:w w:val="105"/>
                <w:sz w:val="19"/>
              </w:rPr>
              <w:t>AIS</w:t>
            </w:r>
          </w:p>
        </w:tc>
        <w:tc>
          <w:tcPr>
            <w:tcW w:w="639" w:type="dxa"/>
            <w:vMerge w:val="restart"/>
          </w:tcPr>
          <w:p w14:paraId="7B2F1876" w14:textId="77777777" w:rsidR="00722E31" w:rsidRDefault="00722E31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58CA61C0" w14:textId="77777777" w:rsidR="00722E31" w:rsidRDefault="00722E31" w:rsidP="005B04D0">
            <w:pPr>
              <w:pStyle w:val="TableParagraph"/>
              <w:spacing w:before="180"/>
              <w:rPr>
                <w:b/>
                <w:i/>
                <w:sz w:val="19"/>
              </w:rPr>
            </w:pPr>
          </w:p>
          <w:p w14:paraId="6714D864" w14:textId="77777777" w:rsidR="00722E31" w:rsidRDefault="00722E31" w:rsidP="005B04D0">
            <w:pPr>
              <w:pStyle w:val="TableParagraph"/>
              <w:ind w:right="91"/>
              <w:jc w:val="center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2</w:t>
            </w:r>
          </w:p>
        </w:tc>
        <w:tc>
          <w:tcPr>
            <w:tcW w:w="1695" w:type="dxa"/>
          </w:tcPr>
          <w:p w14:paraId="25BE65C6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3" w:type="dxa"/>
          </w:tcPr>
          <w:p w14:paraId="1453108F" w14:textId="552A4E3A" w:rsidR="00722E31" w:rsidRDefault="00722E31" w:rsidP="005B04D0">
            <w:pPr>
              <w:pStyle w:val="TableParagraph"/>
              <w:spacing w:before="6" w:line="218" w:lineRule="exact"/>
              <w:ind w:left="221"/>
              <w:rPr>
                <w:sz w:val="19"/>
              </w:rPr>
            </w:pPr>
            <w:del w:id="68" w:author="Jaime Alvarez" w:date="2025-09-18T17:20:00Z" w16du:dateUtc="2025-09-18T15:20:00Z">
              <w:r w:rsidDel="00B60DFB">
                <w:rPr>
                  <w:w w:val="105"/>
                  <w:sz w:val="19"/>
                </w:rPr>
                <w:delText>Rec</w:delText>
              </w:r>
              <w:r w:rsidDel="00B60DFB">
                <w:rPr>
                  <w:spacing w:val="-5"/>
                  <w:w w:val="105"/>
                  <w:sz w:val="19"/>
                </w:rPr>
                <w:delText xml:space="preserve"> </w:delText>
              </w:r>
              <w:r w:rsidDel="00B60DFB">
                <w:rPr>
                  <w:w w:val="105"/>
                  <w:sz w:val="19"/>
                </w:rPr>
                <w:delText>A-123</w:delText>
              </w:r>
            </w:del>
            <w:ins w:id="69" w:author="Jaime Alvarez" w:date="2025-09-18T17:20:00Z" w16du:dateUtc="2025-09-18T15:20:00Z">
              <w:r w:rsidR="00B60DFB">
                <w:rPr>
                  <w:w w:val="105"/>
                  <w:sz w:val="19"/>
                </w:rPr>
                <w:t>R0123</w:t>
              </w:r>
            </w:ins>
            <w:r>
              <w:rPr>
                <w:w w:val="105"/>
                <w:sz w:val="19"/>
              </w:rPr>
              <w:t>;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del w:id="70" w:author="Jaime Alvarez" w:date="2025-09-18T17:20:00Z" w16du:dateUtc="2025-09-18T15:20:00Z">
              <w:r w:rsidDel="00B60DFB">
                <w:rPr>
                  <w:w w:val="105"/>
                  <w:sz w:val="19"/>
                </w:rPr>
                <w:delText>Rec</w:delText>
              </w:r>
              <w:r w:rsidDel="00B60DFB">
                <w:rPr>
                  <w:spacing w:val="-5"/>
                  <w:w w:val="105"/>
                  <w:sz w:val="19"/>
                </w:rPr>
                <w:delText xml:space="preserve"> </w:delText>
              </w:r>
              <w:r w:rsidDel="00B60DFB">
                <w:rPr>
                  <w:w w:val="105"/>
                  <w:sz w:val="19"/>
                </w:rPr>
                <w:delText>A-</w:delText>
              </w:r>
              <w:r w:rsidDel="00B60DFB">
                <w:rPr>
                  <w:spacing w:val="-5"/>
                  <w:w w:val="105"/>
                  <w:sz w:val="19"/>
                </w:rPr>
                <w:delText>126</w:delText>
              </w:r>
            </w:del>
            <w:ins w:id="71" w:author="Jaime Alvarez" w:date="2025-09-18T17:20:00Z" w16du:dateUtc="2025-09-18T15:20:00Z">
              <w:r w:rsidR="00B60DFB">
                <w:rPr>
                  <w:w w:val="105"/>
                  <w:sz w:val="19"/>
                </w:rPr>
                <w:t>R0126</w:t>
              </w:r>
            </w:ins>
          </w:p>
        </w:tc>
        <w:tc>
          <w:tcPr>
            <w:tcW w:w="682" w:type="dxa"/>
            <w:vMerge w:val="restart"/>
          </w:tcPr>
          <w:p w14:paraId="51AEF732" w14:textId="77777777" w:rsidR="00722E31" w:rsidRDefault="00722E31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404E0A50" w14:textId="77777777" w:rsidR="00722E31" w:rsidRDefault="00722E31" w:rsidP="005B04D0">
            <w:pPr>
              <w:pStyle w:val="TableParagraph"/>
              <w:spacing w:before="180"/>
              <w:rPr>
                <w:b/>
                <w:i/>
                <w:sz w:val="19"/>
              </w:rPr>
            </w:pPr>
          </w:p>
          <w:p w14:paraId="0CEE6E0A" w14:textId="77777777" w:rsidR="00722E31" w:rsidRDefault="00722E31" w:rsidP="005B04D0">
            <w:pPr>
              <w:pStyle w:val="TableParagraph"/>
              <w:ind w:left="216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10</w:t>
            </w:r>
          </w:p>
        </w:tc>
      </w:tr>
      <w:tr w:rsidR="00722E31" w14:paraId="75169799" w14:textId="77777777" w:rsidTr="005B04D0">
        <w:trPr>
          <w:trHeight w:val="244"/>
        </w:trPr>
        <w:tc>
          <w:tcPr>
            <w:tcW w:w="542" w:type="dxa"/>
          </w:tcPr>
          <w:p w14:paraId="4DCB0B19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6" w:type="dxa"/>
          </w:tcPr>
          <w:p w14:paraId="0175A2B7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8" w:type="dxa"/>
          </w:tcPr>
          <w:p w14:paraId="18EFF7C9" w14:textId="77777777" w:rsidR="00722E31" w:rsidRDefault="00722E31" w:rsidP="005B04D0">
            <w:pPr>
              <w:pStyle w:val="TableParagraph"/>
              <w:spacing w:before="6" w:line="218" w:lineRule="exact"/>
              <w:ind w:left="14" w:right="49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5.2.2</w:t>
            </w:r>
          </w:p>
        </w:tc>
        <w:tc>
          <w:tcPr>
            <w:tcW w:w="5938" w:type="dxa"/>
          </w:tcPr>
          <w:p w14:paraId="4901A16D" w14:textId="77777777" w:rsidR="00722E31" w:rsidRDefault="00722E31" w:rsidP="005B04D0">
            <w:pPr>
              <w:pStyle w:val="TableParagraph"/>
              <w:spacing w:before="6" w:line="218" w:lineRule="exact"/>
              <w:ind w:left="223"/>
              <w:rPr>
                <w:sz w:val="19"/>
              </w:rPr>
            </w:pPr>
            <w:r>
              <w:rPr>
                <w:w w:val="105"/>
                <w:sz w:val="19"/>
              </w:rPr>
              <w:t>Limitations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5"/>
                <w:w w:val="105"/>
                <w:sz w:val="19"/>
              </w:rPr>
              <w:t xml:space="preserve"> AIS</w:t>
            </w:r>
          </w:p>
        </w:tc>
        <w:tc>
          <w:tcPr>
            <w:tcW w:w="639" w:type="dxa"/>
            <w:vMerge/>
            <w:tcBorders>
              <w:top w:val="nil"/>
            </w:tcBorders>
          </w:tcPr>
          <w:p w14:paraId="5E9ABBE8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7127AB9D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3" w:type="dxa"/>
          </w:tcPr>
          <w:p w14:paraId="19EF9B4D" w14:textId="2AAF525C" w:rsidR="00722E31" w:rsidRDefault="00722E31" w:rsidP="005B04D0">
            <w:pPr>
              <w:pStyle w:val="TableParagraph"/>
              <w:spacing w:before="6" w:line="218" w:lineRule="exact"/>
              <w:ind w:left="221"/>
              <w:rPr>
                <w:sz w:val="19"/>
              </w:rPr>
            </w:pPr>
            <w:del w:id="72" w:author="Jaime Alvarez" w:date="2025-09-18T17:20:00Z" w16du:dateUtc="2025-09-18T15:20:00Z">
              <w:r w:rsidDel="00B60DFB">
                <w:rPr>
                  <w:w w:val="105"/>
                  <w:sz w:val="19"/>
                </w:rPr>
                <w:delText>Rec</w:delText>
              </w:r>
              <w:r w:rsidDel="00B60DFB">
                <w:rPr>
                  <w:spacing w:val="-4"/>
                  <w:w w:val="105"/>
                  <w:sz w:val="19"/>
                </w:rPr>
                <w:delText xml:space="preserve"> </w:delText>
              </w:r>
              <w:r w:rsidDel="00B60DFB">
                <w:rPr>
                  <w:w w:val="105"/>
                  <w:sz w:val="19"/>
                </w:rPr>
                <w:delText>A-124</w:delText>
              </w:r>
            </w:del>
            <w:ins w:id="73" w:author="Jaime Alvarez" w:date="2025-09-18T17:20:00Z" w16du:dateUtc="2025-09-18T15:20:00Z">
              <w:r w:rsidR="00B60DFB">
                <w:rPr>
                  <w:w w:val="105"/>
                  <w:sz w:val="19"/>
                </w:rPr>
                <w:t>R0124</w:t>
              </w:r>
            </w:ins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its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suffixes</w:t>
            </w:r>
          </w:p>
        </w:tc>
        <w:tc>
          <w:tcPr>
            <w:tcW w:w="682" w:type="dxa"/>
            <w:vMerge/>
            <w:tcBorders>
              <w:top w:val="nil"/>
            </w:tcBorders>
          </w:tcPr>
          <w:p w14:paraId="182596CB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</w:tr>
      <w:tr w:rsidR="00722E31" w14:paraId="69757714" w14:textId="77777777" w:rsidTr="005B04D0">
        <w:trPr>
          <w:trHeight w:val="244"/>
        </w:trPr>
        <w:tc>
          <w:tcPr>
            <w:tcW w:w="542" w:type="dxa"/>
          </w:tcPr>
          <w:p w14:paraId="7EC2CF13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6" w:type="dxa"/>
          </w:tcPr>
          <w:p w14:paraId="128F0DE8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8" w:type="dxa"/>
          </w:tcPr>
          <w:p w14:paraId="15153674" w14:textId="77777777" w:rsidR="00722E31" w:rsidRDefault="00722E31" w:rsidP="005B04D0">
            <w:pPr>
              <w:pStyle w:val="TableParagraph"/>
              <w:spacing w:before="6" w:line="218" w:lineRule="exact"/>
              <w:ind w:left="14" w:right="49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5.2.3</w:t>
            </w:r>
          </w:p>
        </w:tc>
        <w:tc>
          <w:tcPr>
            <w:tcW w:w="5938" w:type="dxa"/>
          </w:tcPr>
          <w:p w14:paraId="69D6CA51" w14:textId="77777777" w:rsidR="00722E31" w:rsidRDefault="00722E31" w:rsidP="005B04D0">
            <w:pPr>
              <w:pStyle w:val="TableParagraph"/>
              <w:spacing w:before="6" w:line="218" w:lineRule="exact"/>
              <w:ind w:left="223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role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AIS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e-</w:t>
            </w:r>
            <w:r>
              <w:rPr>
                <w:spacing w:val="-2"/>
                <w:w w:val="105"/>
                <w:sz w:val="19"/>
              </w:rPr>
              <w:t>navigation</w:t>
            </w:r>
          </w:p>
        </w:tc>
        <w:tc>
          <w:tcPr>
            <w:tcW w:w="639" w:type="dxa"/>
            <w:vMerge/>
            <w:tcBorders>
              <w:top w:val="nil"/>
            </w:tcBorders>
          </w:tcPr>
          <w:p w14:paraId="701C7EE2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103C8ECD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3" w:type="dxa"/>
          </w:tcPr>
          <w:p w14:paraId="7E3F1B1F" w14:textId="73C330B1" w:rsidR="00722E31" w:rsidRDefault="00722E31" w:rsidP="005B04D0">
            <w:pPr>
              <w:pStyle w:val="TableParagraph"/>
              <w:spacing w:before="6" w:line="218" w:lineRule="exact"/>
              <w:ind w:left="221"/>
              <w:rPr>
                <w:sz w:val="19"/>
              </w:rPr>
            </w:pPr>
            <w:r>
              <w:rPr>
                <w:w w:val="105"/>
                <w:sz w:val="19"/>
              </w:rPr>
              <w:t>G</w:t>
            </w:r>
            <w:del w:id="74" w:author="Jaime Alvarez" w:date="2025-09-18T17:20:00Z" w16du:dateUtc="2025-09-18T15:20:00Z">
              <w:r w:rsidDel="00B60DFB">
                <w:rPr>
                  <w:w w:val="105"/>
                  <w:sz w:val="19"/>
                </w:rPr>
                <w:delText>L</w:delText>
              </w:r>
              <w:r w:rsidDel="00B60DFB">
                <w:rPr>
                  <w:spacing w:val="-3"/>
                  <w:w w:val="105"/>
                  <w:sz w:val="19"/>
                </w:rPr>
                <w:delText xml:space="preserve"> </w:delText>
              </w:r>
            </w:del>
            <w:r>
              <w:rPr>
                <w:w w:val="105"/>
                <w:sz w:val="19"/>
              </w:rPr>
              <w:t>1028;</w:t>
            </w:r>
            <w:r>
              <w:rPr>
                <w:spacing w:val="-4"/>
                <w:w w:val="105"/>
                <w:sz w:val="19"/>
              </w:rPr>
              <w:t xml:space="preserve"> 1029</w:t>
            </w:r>
          </w:p>
        </w:tc>
        <w:tc>
          <w:tcPr>
            <w:tcW w:w="682" w:type="dxa"/>
            <w:vMerge/>
            <w:tcBorders>
              <w:top w:val="nil"/>
            </w:tcBorders>
          </w:tcPr>
          <w:p w14:paraId="56006D7F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</w:tr>
      <w:tr w:rsidR="00722E31" w14:paraId="59B0E86E" w14:textId="77777777" w:rsidTr="005B04D0">
        <w:trPr>
          <w:trHeight w:val="244"/>
        </w:trPr>
        <w:tc>
          <w:tcPr>
            <w:tcW w:w="542" w:type="dxa"/>
          </w:tcPr>
          <w:p w14:paraId="5A662137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6" w:type="dxa"/>
          </w:tcPr>
          <w:p w14:paraId="1B152ADA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8" w:type="dxa"/>
          </w:tcPr>
          <w:p w14:paraId="1619A7F1" w14:textId="77777777" w:rsidR="00722E31" w:rsidRDefault="00722E31" w:rsidP="005B04D0">
            <w:pPr>
              <w:pStyle w:val="TableParagraph"/>
              <w:spacing w:before="6" w:line="218" w:lineRule="exact"/>
              <w:ind w:left="14" w:right="49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5.2.4</w:t>
            </w:r>
          </w:p>
        </w:tc>
        <w:tc>
          <w:tcPr>
            <w:tcW w:w="5938" w:type="dxa"/>
          </w:tcPr>
          <w:p w14:paraId="714C8B9C" w14:textId="77777777" w:rsidR="00722E31" w:rsidRDefault="00722E31" w:rsidP="005B04D0">
            <w:pPr>
              <w:pStyle w:val="TableParagraph"/>
              <w:spacing w:before="6" w:line="218" w:lineRule="exact"/>
              <w:ind w:left="223"/>
              <w:rPr>
                <w:sz w:val="19"/>
              </w:rPr>
            </w:pPr>
            <w:r>
              <w:rPr>
                <w:w w:val="105"/>
                <w:sz w:val="19"/>
              </w:rPr>
              <w:t>Base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stations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chaining</w:t>
            </w:r>
          </w:p>
        </w:tc>
        <w:tc>
          <w:tcPr>
            <w:tcW w:w="639" w:type="dxa"/>
            <w:vMerge/>
            <w:tcBorders>
              <w:top w:val="nil"/>
            </w:tcBorders>
          </w:tcPr>
          <w:p w14:paraId="2094CF51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07E222C8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3" w:type="dxa"/>
          </w:tcPr>
          <w:p w14:paraId="095D09A8" w14:textId="211C2A5C" w:rsidR="00722E31" w:rsidRDefault="00722E31" w:rsidP="005B04D0">
            <w:pPr>
              <w:pStyle w:val="TableParagraph"/>
              <w:spacing w:before="6" w:line="218" w:lineRule="exact"/>
              <w:ind w:left="221"/>
              <w:rPr>
                <w:sz w:val="19"/>
              </w:rPr>
            </w:pPr>
            <w:r>
              <w:rPr>
                <w:w w:val="105"/>
                <w:sz w:val="19"/>
              </w:rPr>
              <w:t>G</w:t>
            </w:r>
            <w:del w:id="75" w:author="Jaime Alvarez" w:date="2025-09-18T17:20:00Z" w16du:dateUtc="2025-09-18T15:20:00Z">
              <w:r w:rsidDel="00B60DFB">
                <w:rPr>
                  <w:w w:val="105"/>
                  <w:sz w:val="19"/>
                </w:rPr>
                <w:delText>L</w:delText>
              </w:r>
              <w:r w:rsidDel="00B60DFB">
                <w:rPr>
                  <w:spacing w:val="-4"/>
                  <w:w w:val="105"/>
                  <w:sz w:val="19"/>
                </w:rPr>
                <w:delText xml:space="preserve"> </w:delText>
              </w:r>
            </w:del>
            <w:r>
              <w:rPr>
                <w:w w:val="105"/>
                <w:sz w:val="19"/>
              </w:rPr>
              <w:t>1050;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1059;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1062</w:t>
            </w:r>
          </w:p>
        </w:tc>
        <w:tc>
          <w:tcPr>
            <w:tcW w:w="682" w:type="dxa"/>
            <w:vMerge/>
            <w:tcBorders>
              <w:top w:val="nil"/>
            </w:tcBorders>
          </w:tcPr>
          <w:p w14:paraId="514831F2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</w:tr>
      <w:tr w:rsidR="00722E31" w14:paraId="6F11187C" w14:textId="77777777" w:rsidTr="005B04D0">
        <w:trPr>
          <w:trHeight w:val="244"/>
        </w:trPr>
        <w:tc>
          <w:tcPr>
            <w:tcW w:w="542" w:type="dxa"/>
          </w:tcPr>
          <w:p w14:paraId="72D1A3CB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6" w:type="dxa"/>
          </w:tcPr>
          <w:p w14:paraId="6F8588CC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8" w:type="dxa"/>
          </w:tcPr>
          <w:p w14:paraId="70DDE33B" w14:textId="77777777" w:rsidR="00722E31" w:rsidRDefault="00722E31" w:rsidP="005B04D0">
            <w:pPr>
              <w:pStyle w:val="TableParagraph"/>
              <w:spacing w:before="6" w:line="218" w:lineRule="exact"/>
              <w:ind w:left="14" w:right="49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5.2.5</w:t>
            </w:r>
          </w:p>
        </w:tc>
        <w:tc>
          <w:tcPr>
            <w:tcW w:w="5938" w:type="dxa"/>
          </w:tcPr>
          <w:p w14:paraId="0B6348A5" w14:textId="77777777" w:rsidR="00722E31" w:rsidRDefault="00722E31" w:rsidP="005B04D0">
            <w:pPr>
              <w:pStyle w:val="TableParagraph"/>
              <w:spacing w:before="6" w:line="218" w:lineRule="exact"/>
              <w:ind w:left="223"/>
              <w:rPr>
                <w:sz w:val="19"/>
              </w:rPr>
            </w:pPr>
            <w:r>
              <w:rPr>
                <w:w w:val="105"/>
                <w:sz w:val="19"/>
              </w:rPr>
              <w:t>AIS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messages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specific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e-</w:t>
            </w:r>
            <w:r>
              <w:rPr>
                <w:spacing w:val="-2"/>
                <w:w w:val="105"/>
                <w:sz w:val="19"/>
              </w:rPr>
              <w:t>navigation</w:t>
            </w:r>
          </w:p>
        </w:tc>
        <w:tc>
          <w:tcPr>
            <w:tcW w:w="639" w:type="dxa"/>
            <w:vMerge/>
            <w:tcBorders>
              <w:top w:val="nil"/>
            </w:tcBorders>
          </w:tcPr>
          <w:p w14:paraId="7AE69F4E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7C7A6A78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3" w:type="dxa"/>
          </w:tcPr>
          <w:p w14:paraId="7F537699" w14:textId="24855872" w:rsidR="00722E31" w:rsidRDefault="00722E31" w:rsidP="005B04D0">
            <w:pPr>
              <w:pStyle w:val="TableParagraph"/>
              <w:spacing w:before="6" w:line="218" w:lineRule="exact"/>
              <w:ind w:left="221"/>
              <w:rPr>
                <w:sz w:val="19"/>
              </w:rPr>
            </w:pPr>
            <w:r>
              <w:rPr>
                <w:w w:val="105"/>
                <w:sz w:val="19"/>
              </w:rPr>
              <w:t>G</w:t>
            </w:r>
            <w:del w:id="76" w:author="Jaime Alvarez" w:date="2025-09-18T17:20:00Z" w16du:dateUtc="2025-09-18T15:20:00Z">
              <w:r w:rsidDel="00B60DFB">
                <w:rPr>
                  <w:w w:val="105"/>
                  <w:sz w:val="19"/>
                </w:rPr>
                <w:delText>L</w:delText>
              </w:r>
              <w:r w:rsidDel="00B60DFB">
                <w:rPr>
                  <w:spacing w:val="-5"/>
                  <w:w w:val="105"/>
                  <w:sz w:val="19"/>
                </w:rPr>
                <w:delText xml:space="preserve"> </w:delText>
              </w:r>
            </w:del>
            <w:r>
              <w:rPr>
                <w:w w:val="105"/>
                <w:sz w:val="19"/>
              </w:rPr>
              <w:t>1082;1084;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1095;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1096</w:t>
            </w:r>
          </w:p>
        </w:tc>
        <w:tc>
          <w:tcPr>
            <w:tcW w:w="682" w:type="dxa"/>
            <w:vMerge/>
            <w:tcBorders>
              <w:top w:val="nil"/>
            </w:tcBorders>
          </w:tcPr>
          <w:p w14:paraId="3FF9D946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</w:tr>
      <w:tr w:rsidR="00722E31" w14:paraId="2A0A26DC" w14:textId="77777777" w:rsidTr="005B04D0">
        <w:trPr>
          <w:trHeight w:val="244"/>
        </w:trPr>
        <w:tc>
          <w:tcPr>
            <w:tcW w:w="542" w:type="dxa"/>
          </w:tcPr>
          <w:p w14:paraId="7DE546E0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6" w:type="dxa"/>
          </w:tcPr>
          <w:p w14:paraId="5FDD0D10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8" w:type="dxa"/>
          </w:tcPr>
          <w:p w14:paraId="3E4B0B3C" w14:textId="77777777" w:rsidR="00722E31" w:rsidRDefault="00722E31" w:rsidP="005B04D0">
            <w:pPr>
              <w:pStyle w:val="TableParagraph"/>
              <w:spacing w:before="6" w:line="218" w:lineRule="exact"/>
              <w:ind w:left="14" w:right="49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5.2.6</w:t>
            </w:r>
          </w:p>
        </w:tc>
        <w:tc>
          <w:tcPr>
            <w:tcW w:w="5938" w:type="dxa"/>
          </w:tcPr>
          <w:p w14:paraId="5FFAD044" w14:textId="77777777" w:rsidR="00722E31" w:rsidRDefault="00722E31" w:rsidP="005B04D0">
            <w:pPr>
              <w:pStyle w:val="TableParagraph"/>
              <w:spacing w:before="6" w:line="218" w:lineRule="exact"/>
              <w:ind w:left="223"/>
              <w:rPr>
                <w:sz w:val="19"/>
              </w:rPr>
            </w:pPr>
            <w:r>
              <w:rPr>
                <w:sz w:val="19"/>
              </w:rPr>
              <w:t>Satellite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AIS</w:t>
            </w:r>
          </w:p>
        </w:tc>
        <w:tc>
          <w:tcPr>
            <w:tcW w:w="639" w:type="dxa"/>
            <w:vMerge/>
            <w:tcBorders>
              <w:top w:val="nil"/>
            </w:tcBorders>
          </w:tcPr>
          <w:p w14:paraId="3414A7E1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17794127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63" w:type="dxa"/>
          </w:tcPr>
          <w:p w14:paraId="21C5238D" w14:textId="77777777" w:rsidR="00722E31" w:rsidRDefault="00722E3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22F19C69" w14:textId="77777777" w:rsidR="00722E31" w:rsidRDefault="00722E31" w:rsidP="005B04D0">
            <w:pPr>
              <w:rPr>
                <w:sz w:val="2"/>
                <w:szCs w:val="2"/>
              </w:rPr>
            </w:pPr>
          </w:p>
        </w:tc>
      </w:tr>
    </w:tbl>
    <w:p w14:paraId="753803F5" w14:textId="77777777" w:rsidR="004E643B" w:rsidRDefault="004E643B">
      <w:pPr>
        <w:rPr>
          <w:b/>
          <w:bCs/>
          <w:color w:val="009FDF"/>
          <w:sz w:val="32"/>
          <w:szCs w:val="32"/>
        </w:rPr>
      </w:pPr>
    </w:p>
    <w:p w14:paraId="569AC648" w14:textId="77777777" w:rsidR="002F0501" w:rsidRDefault="002F0501">
      <w:pPr>
        <w:rPr>
          <w:ins w:id="77" w:author="Jaime Alvarez" w:date="2025-09-18T17:21:00Z" w16du:dateUtc="2025-09-18T15:21:00Z"/>
          <w:color w:val="009FDF"/>
        </w:rPr>
      </w:pPr>
    </w:p>
    <w:p w14:paraId="0469ECCB" w14:textId="29B589A9" w:rsidR="003E1E4F" w:rsidRPr="00D1024B" w:rsidRDefault="002F0501" w:rsidP="00D1024B">
      <w:pPr>
        <w:pStyle w:val="Heading2"/>
        <w:jc w:val="left"/>
        <w:rPr>
          <w:color w:val="009FDF"/>
          <w:sz w:val="31"/>
          <w:u w:val="single" w:color="009FDF"/>
        </w:rPr>
      </w:pPr>
      <w:r w:rsidRPr="005545A5">
        <w:rPr>
          <w:color w:val="009FDF"/>
          <w:sz w:val="31"/>
          <w:szCs w:val="31"/>
          <w:u w:val="single" w:color="009FDF"/>
        </w:rPr>
        <w:lastRenderedPageBreak/>
        <w:t xml:space="preserve">MODULE </w:t>
      </w:r>
      <w:r w:rsidR="00CE18D2">
        <w:rPr>
          <w:color w:val="009FDF"/>
          <w:sz w:val="31"/>
          <w:szCs w:val="31"/>
          <w:u w:val="single" w:color="009FDF"/>
        </w:rPr>
        <w:t>6</w:t>
      </w:r>
      <w:r w:rsidRPr="005545A5">
        <w:rPr>
          <w:color w:val="009FDF"/>
          <w:sz w:val="31"/>
          <w:szCs w:val="31"/>
          <w:u w:val="single" w:color="009FDF"/>
        </w:rPr>
        <w:tab/>
      </w:r>
      <w:r w:rsidR="005F7FF1">
        <w:rPr>
          <w:color w:val="009FDF"/>
          <w:sz w:val="31"/>
          <w:u w:val="single" w:color="009FDF"/>
        </w:rPr>
        <w:t>INFORMATION SYSTEMS</w:t>
      </w:r>
    </w:p>
    <w:p w14:paraId="3A0B1CEC" w14:textId="77777777" w:rsidR="002F0501" w:rsidRPr="00C5207A" w:rsidRDefault="002F0501" w:rsidP="003E1E4F">
      <w:pPr>
        <w:pStyle w:val="Heading3"/>
        <w:numPr>
          <w:ilvl w:val="0"/>
          <w:numId w:val="40"/>
        </w:numPr>
        <w:tabs>
          <w:tab w:val="left" w:pos="1091"/>
        </w:tabs>
        <w:spacing w:before="44"/>
        <w:rPr>
          <w:color w:val="00AFAA"/>
          <w:spacing w:val="-2"/>
        </w:rPr>
      </w:pPr>
      <w:r w:rsidRPr="005E6A86">
        <w:rPr>
          <w:noProof/>
          <w:color w:val="00AFAA"/>
          <w:spacing w:val="-2"/>
        </w:rPr>
        <mc:AlternateContent>
          <mc:Choice Requires="wps">
            <w:drawing>
              <wp:anchor distT="0" distB="0" distL="0" distR="0" simplePos="0" relativeHeight="251678208" behindDoc="1" locked="0" layoutInCell="1" allowOverlap="1" wp14:anchorId="5CA3E420" wp14:editId="464431D0">
                <wp:simplePos x="0" y="0"/>
                <wp:positionH relativeFrom="page">
                  <wp:posOffset>1195197</wp:posOffset>
                </wp:positionH>
                <wp:positionV relativeFrom="paragraph">
                  <wp:posOffset>279679</wp:posOffset>
                </wp:positionV>
                <wp:extent cx="935990" cy="12700"/>
                <wp:effectExtent l="0" t="0" r="0" b="0"/>
                <wp:wrapTopAndBottom/>
                <wp:docPr id="1053502076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59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5990" h="12700">
                              <a:moveTo>
                                <a:pt x="9357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35736" y="12192"/>
                              </a:lnTo>
                              <a:lnTo>
                                <a:pt x="935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C23A8B" id="Graphic 19" o:spid="_x0000_s1026" style="position:absolute;margin-left:94.1pt;margin-top:22pt;width:73.7pt;height:1pt;z-index:-251638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599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" path="m935736,l,,,12192r935736,l935736,xe" fillcolor="#00558c" stroked="f">
                <v:path arrowok="t"/>
                <w10:wrap type="topAndBottom" anchorx="page"/>
              </v:shape>
            </w:pict>
          </mc:Fallback>
        </mc:AlternateContent>
      </w:r>
      <w:r>
        <w:rPr>
          <w:color w:val="00AFAA"/>
          <w:spacing w:val="-2"/>
        </w:rPr>
        <w:t>SCOPE</w:t>
      </w:r>
    </w:p>
    <w:p w14:paraId="57615855" w14:textId="3FDBAB95" w:rsidR="002F0501" w:rsidRDefault="003E1E4F" w:rsidP="002F0501">
      <w:pPr>
        <w:rPr>
          <w:spacing w:val="-2"/>
        </w:rPr>
      </w:pPr>
      <w:r>
        <w:t>This</w:t>
      </w:r>
      <w:r>
        <w:rPr>
          <w:spacing w:val="18"/>
        </w:rPr>
        <w:t xml:space="preserve"> </w:t>
      </w:r>
      <w:r>
        <w:t>module</w:t>
      </w:r>
      <w:r>
        <w:rPr>
          <w:spacing w:val="20"/>
        </w:rPr>
        <w:t xml:space="preserve"> </w:t>
      </w:r>
      <w:r>
        <w:t>describes</w:t>
      </w:r>
      <w:r>
        <w:rPr>
          <w:spacing w:val="18"/>
        </w:rPr>
        <w:t xml:space="preserve"> </w:t>
      </w:r>
      <w:r>
        <w:t>existing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developing</w:t>
      </w:r>
      <w:r>
        <w:rPr>
          <w:spacing w:val="20"/>
        </w:rPr>
        <w:t xml:space="preserve"> </w:t>
      </w:r>
      <w:r>
        <w:t>information</w:t>
      </w:r>
      <w:r>
        <w:rPr>
          <w:spacing w:val="20"/>
        </w:rPr>
        <w:t xml:space="preserve"> </w:t>
      </w:r>
      <w:r>
        <w:t>systems</w:t>
      </w:r>
      <w:r>
        <w:rPr>
          <w:spacing w:val="18"/>
        </w:rPr>
        <w:t xml:space="preserve"> </w:t>
      </w:r>
      <w:r>
        <w:t>which</w:t>
      </w:r>
      <w:r>
        <w:rPr>
          <w:spacing w:val="20"/>
        </w:rPr>
        <w:t xml:space="preserve"> </w:t>
      </w:r>
      <w:r>
        <w:t>are</w:t>
      </w:r>
      <w:r>
        <w:rPr>
          <w:spacing w:val="20"/>
        </w:rPr>
        <w:t xml:space="preserve"> </w:t>
      </w:r>
      <w:r>
        <w:t>designed</w:t>
      </w:r>
      <w:r>
        <w:rPr>
          <w:spacing w:val="19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improve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flow</w:t>
      </w:r>
      <w:r>
        <w:rPr>
          <w:spacing w:val="21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information</w:t>
      </w:r>
      <w:r>
        <w:rPr>
          <w:spacing w:val="20"/>
        </w:rPr>
        <w:t xml:space="preserve"> </w:t>
      </w:r>
      <w:r>
        <w:t>ship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shore;</w:t>
      </w:r>
      <w:r>
        <w:rPr>
          <w:spacing w:val="18"/>
        </w:rPr>
        <w:t xml:space="preserve"> </w:t>
      </w:r>
      <w:r>
        <w:t>ship</w:t>
      </w:r>
      <w:r>
        <w:rPr>
          <w:spacing w:val="20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ship</w:t>
      </w:r>
      <w:r>
        <w:rPr>
          <w:spacing w:val="20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shore</w:t>
      </w:r>
      <w:r>
        <w:rPr>
          <w:spacing w:val="20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rPr>
          <w:spacing w:val="-4"/>
        </w:rPr>
        <w:t>ship</w:t>
      </w:r>
      <w:r w:rsidR="002F0501">
        <w:rPr>
          <w:spacing w:val="-2"/>
        </w:rPr>
        <w:t>.</w:t>
      </w:r>
    </w:p>
    <w:p w14:paraId="4C86A379" w14:textId="77777777" w:rsidR="002F0501" w:rsidRPr="00A95191" w:rsidRDefault="002F0501" w:rsidP="003E1E4F">
      <w:pPr>
        <w:pStyle w:val="Heading3"/>
        <w:numPr>
          <w:ilvl w:val="0"/>
          <w:numId w:val="40"/>
        </w:numPr>
        <w:tabs>
          <w:tab w:val="left" w:pos="1091"/>
        </w:tabs>
        <w:spacing w:before="44"/>
        <w:rPr>
          <w:color w:val="00AFAA"/>
          <w:spacing w:val="-2"/>
        </w:rPr>
      </w:pPr>
      <w:r>
        <w:rPr>
          <w:b w:val="0"/>
          <w:noProof/>
          <w:sz w:val="7"/>
        </w:rPr>
        <mc:AlternateContent>
          <mc:Choice Requires="wps">
            <w:drawing>
              <wp:anchor distT="0" distB="0" distL="0" distR="0" simplePos="0" relativeHeight="251680256" behindDoc="1" locked="0" layoutInCell="1" allowOverlap="1" wp14:anchorId="6BF862FF" wp14:editId="4137DC38">
                <wp:simplePos x="0" y="0"/>
                <wp:positionH relativeFrom="page">
                  <wp:posOffset>1196340</wp:posOffset>
                </wp:positionH>
                <wp:positionV relativeFrom="paragraph">
                  <wp:posOffset>285750</wp:posOffset>
                </wp:positionV>
                <wp:extent cx="917575" cy="12700"/>
                <wp:effectExtent l="0" t="0" r="0" b="0"/>
                <wp:wrapTopAndBottom/>
                <wp:docPr id="45715704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75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7575" h="12700">
                              <a:moveTo>
                                <a:pt x="917448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917448" y="12191"/>
                              </a:lnTo>
                              <a:lnTo>
                                <a:pt x="917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5E27C" id="Graphic 33" o:spid="_x0000_s1026" style="position:absolute;margin-left:94.2pt;margin-top:22.5pt;width:72.25pt;height:1pt;z-index:-25163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75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" path="m917448,l,,,12191r917448,l917448,xe" fillcolor="#00558c" stroked="f">
                <v:path arrowok="t"/>
                <w10:wrap type="topAndBottom" anchorx="page"/>
              </v:shape>
            </w:pict>
          </mc:Fallback>
        </mc:AlternateContent>
      </w:r>
      <w:r w:rsidRPr="00A95191">
        <w:rPr>
          <w:color w:val="00AFAA"/>
          <w:spacing w:val="-2"/>
        </w:rPr>
        <w:t xml:space="preserve">LEARNING </w:t>
      </w:r>
      <w:r>
        <w:rPr>
          <w:color w:val="00AFAA"/>
          <w:spacing w:val="-2"/>
        </w:rPr>
        <w:t>OBJECTIVES</w:t>
      </w:r>
    </w:p>
    <w:p w14:paraId="643A36B1" w14:textId="4C8D0C0C" w:rsidR="002F0501" w:rsidRDefault="00704883" w:rsidP="002F0501">
      <w:pPr>
        <w:pStyle w:val="BodyText"/>
        <w:spacing w:before="126"/>
      </w:pPr>
      <w:r>
        <w:t>To</w:t>
      </w:r>
      <w:r>
        <w:rPr>
          <w:spacing w:val="28"/>
        </w:rPr>
        <w:t xml:space="preserve"> </w:t>
      </w:r>
      <w:r>
        <w:t>gain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rPr>
          <w:b/>
        </w:rPr>
        <w:t>satisfactory</w:t>
      </w:r>
      <w:r>
        <w:rPr>
          <w:b/>
          <w:spacing w:val="26"/>
        </w:rPr>
        <w:t xml:space="preserve"> </w:t>
      </w:r>
      <w:r>
        <w:t>understanding</w:t>
      </w:r>
      <w:r>
        <w:rPr>
          <w:spacing w:val="28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how</w:t>
      </w:r>
      <w:r>
        <w:rPr>
          <w:spacing w:val="29"/>
        </w:rPr>
        <w:t xml:space="preserve"> </w:t>
      </w:r>
      <w:r>
        <w:t>both</w:t>
      </w:r>
      <w:r>
        <w:rPr>
          <w:spacing w:val="28"/>
        </w:rPr>
        <w:t xml:space="preserve"> </w:t>
      </w:r>
      <w:r>
        <w:t>existing</w:t>
      </w:r>
      <w:r>
        <w:rPr>
          <w:spacing w:val="28"/>
        </w:rPr>
        <w:t xml:space="preserve"> </w:t>
      </w:r>
      <w:r>
        <w:t>information</w:t>
      </w:r>
      <w:r>
        <w:rPr>
          <w:spacing w:val="28"/>
        </w:rPr>
        <w:t xml:space="preserve"> </w:t>
      </w:r>
      <w:r>
        <w:t>systems</w:t>
      </w:r>
      <w:r>
        <w:rPr>
          <w:spacing w:val="26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those</w:t>
      </w:r>
      <w:r>
        <w:rPr>
          <w:spacing w:val="28"/>
        </w:rPr>
        <w:t xml:space="preserve"> </w:t>
      </w:r>
      <w:r>
        <w:t>under</w:t>
      </w:r>
      <w:r>
        <w:rPr>
          <w:spacing w:val="26"/>
        </w:rPr>
        <w:t xml:space="preserve"> </w:t>
      </w:r>
      <w:r>
        <w:t>development</w:t>
      </w:r>
      <w:r>
        <w:rPr>
          <w:spacing w:val="26"/>
        </w:rPr>
        <w:t xml:space="preserve"> </w:t>
      </w:r>
      <w:r>
        <w:t>will</w:t>
      </w:r>
      <w:r>
        <w:rPr>
          <w:spacing w:val="26"/>
        </w:rPr>
        <w:t xml:space="preserve"> </w:t>
      </w:r>
      <w:r>
        <w:t>improve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flow</w:t>
      </w:r>
      <w:r>
        <w:rPr>
          <w:spacing w:val="29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maritime</w:t>
      </w:r>
      <w:r>
        <w:rPr>
          <w:spacing w:val="28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safety</w:t>
      </w:r>
      <w:r>
        <w:rPr>
          <w:spacing w:val="28"/>
        </w:rPr>
        <w:t xml:space="preserve"> </w:t>
      </w:r>
      <w:r>
        <w:t>information between</w:t>
      </w:r>
      <w:r>
        <w:rPr>
          <w:spacing w:val="40"/>
        </w:rPr>
        <w:t xml:space="preserve"> </w:t>
      </w:r>
      <w:r>
        <w:t>stakeholders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rPr>
          <w:b/>
        </w:rPr>
        <w:t>basic</w:t>
      </w:r>
      <w:r>
        <w:rPr>
          <w:b/>
          <w:spacing w:val="40"/>
        </w:rPr>
        <w:t xml:space="preserve"> </w:t>
      </w:r>
      <w:r>
        <w:t>understanding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geospatial</w:t>
      </w:r>
      <w:r>
        <w:rPr>
          <w:spacing w:val="40"/>
        </w:rPr>
        <w:t xml:space="preserve"> </w:t>
      </w:r>
      <w:r>
        <w:t>information</w:t>
      </w:r>
      <w:r>
        <w:rPr>
          <w:spacing w:val="40"/>
        </w:rPr>
        <w:t xml:space="preserve"> </w:t>
      </w:r>
      <w:r>
        <w:t>registries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test</w:t>
      </w:r>
      <w:r>
        <w:rPr>
          <w:spacing w:val="40"/>
        </w:rPr>
        <w:t xml:space="preserve"> </w:t>
      </w:r>
      <w:r>
        <w:t>beds.</w:t>
      </w:r>
    </w:p>
    <w:p w14:paraId="2851070F" w14:textId="72B5CF4B" w:rsidR="002F0501" w:rsidRPr="00A95191" w:rsidRDefault="002F0501" w:rsidP="003E1E4F">
      <w:pPr>
        <w:pStyle w:val="Heading3"/>
        <w:numPr>
          <w:ilvl w:val="0"/>
          <w:numId w:val="40"/>
        </w:numPr>
        <w:tabs>
          <w:tab w:val="left" w:pos="1091"/>
        </w:tabs>
        <w:spacing w:before="44"/>
        <w:rPr>
          <w:color w:val="00AFAA"/>
          <w:spacing w:val="-2"/>
        </w:rPr>
      </w:pPr>
      <w:r w:rsidRPr="00A02869">
        <w:rPr>
          <w:color w:val="00AFAA"/>
          <w:spacing w:val="-2"/>
        </w:rPr>
        <mc:AlternateContent>
          <mc:Choice Requires="wps">
            <w:drawing>
              <wp:anchor distT="0" distB="0" distL="0" distR="0" simplePos="0" relativeHeight="251677184" behindDoc="1" locked="0" layoutInCell="1" allowOverlap="1" wp14:anchorId="59926C37" wp14:editId="27140658">
                <wp:simplePos x="0" y="0"/>
                <wp:positionH relativeFrom="page">
                  <wp:posOffset>1196340</wp:posOffset>
                </wp:positionH>
                <wp:positionV relativeFrom="paragraph">
                  <wp:posOffset>285750</wp:posOffset>
                </wp:positionV>
                <wp:extent cx="917575" cy="12700"/>
                <wp:effectExtent l="0" t="0" r="0" b="0"/>
                <wp:wrapTopAndBottom/>
                <wp:docPr id="377600894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75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7575" h="12700">
                              <a:moveTo>
                                <a:pt x="917448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917448" y="12191"/>
                              </a:lnTo>
                              <a:lnTo>
                                <a:pt x="917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8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BFB065" id="Graphic 33" o:spid="_x0000_s1026" style="position:absolute;margin-left:94.2pt;margin-top:22.5pt;width:72.25pt;height:1pt;z-index:-251639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75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" path="m917448,l,,,12191r917448,l917448,xe" fillcolor="#00558c" stroked="f">
                <v:path arrowok="t"/>
                <w10:wrap type="topAndBottom" anchorx="page"/>
              </v:shape>
            </w:pict>
          </mc:Fallback>
        </mc:AlternateContent>
      </w:r>
      <w:r w:rsidR="00D40908" w:rsidRPr="00D40908">
        <w:rPr>
          <w:color w:val="00AFAA"/>
        </w:rPr>
        <w:t>DETAILED TEACHING SYLLABUS FOR MODULE 6 – INFORMATION SYSTEMS</w:t>
      </w:r>
    </w:p>
    <w:p w14:paraId="47888D5C" w14:textId="67209486" w:rsidR="002F0501" w:rsidRDefault="002F0501" w:rsidP="002F0501">
      <w:pPr>
        <w:pStyle w:val="Heading4"/>
        <w:tabs>
          <w:tab w:val="left" w:pos="1137"/>
        </w:tabs>
        <w:rPr>
          <w:color w:val="575756"/>
          <w:u w:color="575756"/>
        </w:rPr>
      </w:pPr>
      <w:r w:rsidRPr="003137AB">
        <w:rPr>
          <w:color w:val="575756"/>
          <w:u w:color="575756"/>
        </w:rPr>
        <w:t>Table 6</w:t>
      </w:r>
      <w:r w:rsidRPr="003137AB">
        <w:rPr>
          <w:color w:val="575756"/>
          <w:u w:color="575756"/>
        </w:rPr>
        <w:tab/>
      </w:r>
      <w:r w:rsidR="00BF5F89" w:rsidRPr="00BF5F89">
        <w:rPr>
          <w:color w:val="575756"/>
          <w:u w:color="575756"/>
        </w:rPr>
        <w:t>Detailed Teaching Syllabus - Module 6</w:t>
      </w:r>
    </w:p>
    <w:p w14:paraId="532AD496" w14:textId="77777777" w:rsidR="007C3E7C" w:rsidRPr="003137AB" w:rsidRDefault="007C3E7C" w:rsidP="002F0501">
      <w:pPr>
        <w:pStyle w:val="Heading4"/>
        <w:tabs>
          <w:tab w:val="left" w:pos="1137"/>
        </w:tabs>
        <w:rPr>
          <w:color w:val="575756"/>
          <w:u w:color="575756"/>
        </w:rPr>
      </w:pPr>
    </w:p>
    <w:tbl>
      <w:tblPr>
        <w:tblW w:w="14149" w:type="dxa"/>
        <w:tblInd w:w="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"/>
        <w:gridCol w:w="700"/>
        <w:gridCol w:w="897"/>
        <w:gridCol w:w="6091"/>
        <w:gridCol w:w="701"/>
        <w:gridCol w:w="1699"/>
        <w:gridCol w:w="2837"/>
        <w:gridCol w:w="682"/>
      </w:tblGrid>
      <w:tr w:rsidR="007C3E7C" w14:paraId="750C3CB4" w14:textId="77777777" w:rsidTr="007C3E7C">
        <w:trPr>
          <w:trHeight w:val="1516"/>
        </w:trPr>
        <w:tc>
          <w:tcPr>
            <w:tcW w:w="542" w:type="dxa"/>
            <w:textDirection w:val="btLr"/>
          </w:tcPr>
          <w:p w14:paraId="00E82FA0" w14:textId="77777777" w:rsidR="007C3E7C" w:rsidRDefault="007C3E7C" w:rsidP="005B04D0">
            <w:pPr>
              <w:pStyle w:val="TableParagraph"/>
              <w:spacing w:before="155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Module</w:t>
            </w:r>
          </w:p>
        </w:tc>
        <w:tc>
          <w:tcPr>
            <w:tcW w:w="700" w:type="dxa"/>
            <w:textDirection w:val="btLr"/>
          </w:tcPr>
          <w:p w14:paraId="6677B6A2" w14:textId="77777777" w:rsidR="007C3E7C" w:rsidRDefault="007C3E7C" w:rsidP="005B04D0">
            <w:pPr>
              <w:pStyle w:val="TableParagraph"/>
              <w:spacing w:before="4"/>
              <w:rPr>
                <w:b/>
                <w:i/>
                <w:sz w:val="19"/>
              </w:rPr>
            </w:pPr>
          </w:p>
          <w:p w14:paraId="19A656D2" w14:textId="77777777" w:rsidR="007C3E7C" w:rsidRDefault="007C3E7C" w:rsidP="005B04D0">
            <w:pPr>
              <w:pStyle w:val="TableParagraph"/>
              <w:spacing w:before="1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Element</w:t>
            </w:r>
          </w:p>
        </w:tc>
        <w:tc>
          <w:tcPr>
            <w:tcW w:w="897" w:type="dxa"/>
            <w:textDirection w:val="btLr"/>
          </w:tcPr>
          <w:p w14:paraId="1D5D7FCC" w14:textId="77777777" w:rsidR="007C3E7C" w:rsidRDefault="007C3E7C" w:rsidP="005B04D0">
            <w:pPr>
              <w:pStyle w:val="TableParagraph"/>
              <w:spacing w:before="101"/>
              <w:rPr>
                <w:b/>
                <w:i/>
                <w:sz w:val="19"/>
              </w:rPr>
            </w:pPr>
          </w:p>
          <w:p w14:paraId="26FC6FDB" w14:textId="77777777" w:rsidR="007C3E7C" w:rsidRDefault="007C3E7C" w:rsidP="005B04D0">
            <w:pPr>
              <w:pStyle w:val="TableParagraph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sz w:val="19"/>
              </w:rPr>
              <w:t>Sub-</w:t>
            </w:r>
            <w:r>
              <w:rPr>
                <w:b/>
                <w:color w:val="00AFAA"/>
                <w:spacing w:val="-2"/>
                <w:sz w:val="19"/>
              </w:rPr>
              <w:t>element</w:t>
            </w:r>
          </w:p>
        </w:tc>
        <w:tc>
          <w:tcPr>
            <w:tcW w:w="6091" w:type="dxa"/>
          </w:tcPr>
          <w:p w14:paraId="3D5BE79F" w14:textId="77777777" w:rsidR="007C3E7C" w:rsidRDefault="007C3E7C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09D1880C" w14:textId="77777777" w:rsidR="007C3E7C" w:rsidRDefault="007C3E7C" w:rsidP="005B04D0">
            <w:pPr>
              <w:pStyle w:val="TableParagraph"/>
              <w:spacing w:before="180"/>
              <w:rPr>
                <w:b/>
                <w:i/>
                <w:sz w:val="19"/>
              </w:rPr>
            </w:pPr>
          </w:p>
          <w:p w14:paraId="465CDA33" w14:textId="77777777" w:rsidR="007C3E7C" w:rsidRDefault="007C3E7C" w:rsidP="005B04D0">
            <w:pPr>
              <w:pStyle w:val="TableParagraph"/>
              <w:ind w:left="224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Subject</w:t>
            </w:r>
          </w:p>
        </w:tc>
        <w:tc>
          <w:tcPr>
            <w:tcW w:w="701" w:type="dxa"/>
            <w:textDirection w:val="btLr"/>
          </w:tcPr>
          <w:p w14:paraId="732BA5F3" w14:textId="77777777" w:rsidR="007C3E7C" w:rsidRDefault="007C3E7C" w:rsidP="005B04D0">
            <w:pPr>
              <w:pStyle w:val="TableParagraph"/>
              <w:spacing w:before="118" w:line="254" w:lineRule="auto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 xml:space="preserve">Level of </w:t>
            </w:r>
            <w:r>
              <w:rPr>
                <w:b/>
                <w:color w:val="00AFAA"/>
                <w:spacing w:val="-2"/>
                <w:sz w:val="19"/>
              </w:rPr>
              <w:t>Competence</w:t>
            </w:r>
          </w:p>
        </w:tc>
        <w:tc>
          <w:tcPr>
            <w:tcW w:w="1699" w:type="dxa"/>
          </w:tcPr>
          <w:p w14:paraId="6C8A49CB" w14:textId="77777777" w:rsidR="007C3E7C" w:rsidRDefault="007C3E7C" w:rsidP="005B04D0">
            <w:pPr>
              <w:pStyle w:val="TableParagraph"/>
              <w:spacing w:before="167"/>
              <w:rPr>
                <w:b/>
                <w:i/>
                <w:sz w:val="19"/>
              </w:rPr>
            </w:pPr>
          </w:p>
          <w:p w14:paraId="103DEDF4" w14:textId="77777777" w:rsidR="007C3E7C" w:rsidRDefault="007C3E7C" w:rsidP="005B04D0">
            <w:pPr>
              <w:pStyle w:val="TableParagraph"/>
              <w:spacing w:line="254" w:lineRule="auto"/>
              <w:ind w:left="220" w:right="158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sz w:val="19"/>
              </w:rPr>
              <w:t xml:space="preserve">Recommended </w:t>
            </w:r>
            <w:r>
              <w:rPr>
                <w:b/>
                <w:color w:val="00AFAA"/>
                <w:w w:val="105"/>
                <w:sz w:val="19"/>
              </w:rPr>
              <w:t>training aids and exercises</w:t>
            </w:r>
          </w:p>
        </w:tc>
        <w:tc>
          <w:tcPr>
            <w:tcW w:w="2837" w:type="dxa"/>
          </w:tcPr>
          <w:p w14:paraId="32DE7133" w14:textId="77777777" w:rsidR="007C3E7C" w:rsidRDefault="007C3E7C" w:rsidP="005B04D0">
            <w:pPr>
              <w:pStyle w:val="TableParagraph"/>
              <w:spacing w:before="42"/>
              <w:rPr>
                <w:b/>
                <w:i/>
                <w:sz w:val="19"/>
              </w:rPr>
            </w:pPr>
          </w:p>
          <w:p w14:paraId="1AA976EA" w14:textId="77777777" w:rsidR="007C3E7C" w:rsidRDefault="007C3E7C" w:rsidP="005B04D0">
            <w:pPr>
              <w:pStyle w:val="TableParagraph"/>
              <w:spacing w:before="1"/>
              <w:ind w:left="225"/>
              <w:rPr>
                <w:b/>
                <w:sz w:val="19"/>
              </w:rPr>
            </w:pPr>
            <w:r>
              <w:rPr>
                <w:b/>
                <w:color w:val="00AFAA"/>
                <w:spacing w:val="-2"/>
                <w:w w:val="105"/>
                <w:sz w:val="19"/>
              </w:rPr>
              <w:t>References</w:t>
            </w:r>
          </w:p>
          <w:p w14:paraId="7243AA20" w14:textId="77777777" w:rsidR="007C3E7C" w:rsidRDefault="007C3E7C" w:rsidP="005B04D0">
            <w:pPr>
              <w:pStyle w:val="TableParagraph"/>
              <w:spacing w:before="25"/>
              <w:rPr>
                <w:b/>
                <w:i/>
                <w:sz w:val="19"/>
              </w:rPr>
            </w:pPr>
          </w:p>
          <w:p w14:paraId="02213713" w14:textId="77777777" w:rsidR="00F96E5D" w:rsidRDefault="007C3E7C" w:rsidP="005B04D0">
            <w:pPr>
              <w:pStyle w:val="TableParagraph"/>
              <w:spacing w:line="254" w:lineRule="auto"/>
              <w:ind w:left="225" w:right="474"/>
              <w:rPr>
                <w:b/>
                <w:color w:val="00AFAA"/>
                <w:w w:val="105"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Rec</w:t>
            </w:r>
            <w:r>
              <w:rPr>
                <w:b/>
                <w:color w:val="00AFAA"/>
                <w:spacing w:val="-12"/>
                <w:w w:val="105"/>
                <w:sz w:val="19"/>
              </w:rPr>
              <w:t xml:space="preserve"> </w:t>
            </w:r>
            <w:r>
              <w:rPr>
                <w:b/>
                <w:color w:val="00AFAA"/>
                <w:w w:val="105"/>
                <w:sz w:val="19"/>
              </w:rPr>
              <w:t>=</w:t>
            </w:r>
            <w:r>
              <w:rPr>
                <w:b/>
                <w:color w:val="00AFAA"/>
                <w:spacing w:val="-11"/>
                <w:w w:val="105"/>
                <w:sz w:val="19"/>
              </w:rPr>
              <w:t xml:space="preserve"> </w:t>
            </w:r>
            <w:r>
              <w:rPr>
                <w:b/>
                <w:color w:val="00AFAA"/>
                <w:w w:val="105"/>
                <w:sz w:val="19"/>
              </w:rPr>
              <w:t xml:space="preserve">Recommendation </w:t>
            </w:r>
          </w:p>
          <w:p w14:paraId="28E27387" w14:textId="2E014783" w:rsidR="007C3E7C" w:rsidRDefault="007C3E7C" w:rsidP="005B04D0">
            <w:pPr>
              <w:pStyle w:val="TableParagraph"/>
              <w:spacing w:line="254" w:lineRule="auto"/>
              <w:ind w:left="225" w:right="474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G</w:t>
            </w:r>
            <w:r>
              <w:rPr>
                <w:b/>
                <w:color w:val="00AFAA"/>
                <w:spacing w:val="80"/>
                <w:w w:val="105"/>
                <w:sz w:val="19"/>
              </w:rPr>
              <w:t xml:space="preserve"> </w:t>
            </w:r>
            <w:r>
              <w:rPr>
                <w:b/>
                <w:color w:val="00AFAA"/>
                <w:w w:val="105"/>
                <w:sz w:val="19"/>
              </w:rPr>
              <w:t>= Guideline</w:t>
            </w:r>
          </w:p>
        </w:tc>
        <w:tc>
          <w:tcPr>
            <w:tcW w:w="682" w:type="dxa"/>
            <w:textDirection w:val="btLr"/>
          </w:tcPr>
          <w:p w14:paraId="1276DD15" w14:textId="77777777" w:rsidR="007C3E7C" w:rsidRDefault="007C3E7C" w:rsidP="005B04D0">
            <w:pPr>
              <w:pStyle w:val="TableParagraph"/>
              <w:spacing w:before="228"/>
              <w:ind w:left="112"/>
              <w:rPr>
                <w:b/>
                <w:sz w:val="19"/>
              </w:rPr>
            </w:pPr>
            <w:r>
              <w:rPr>
                <w:b/>
                <w:color w:val="00AFAA"/>
                <w:w w:val="105"/>
                <w:sz w:val="19"/>
              </w:rPr>
              <w:t>Lecture</w:t>
            </w:r>
            <w:r>
              <w:rPr>
                <w:b/>
                <w:color w:val="00AFAA"/>
                <w:spacing w:val="-5"/>
                <w:w w:val="105"/>
                <w:sz w:val="19"/>
              </w:rPr>
              <w:t xml:space="preserve"> No.</w:t>
            </w:r>
          </w:p>
        </w:tc>
      </w:tr>
      <w:tr w:rsidR="007C3E7C" w14:paraId="6972EB49" w14:textId="77777777" w:rsidTr="007C3E7C">
        <w:trPr>
          <w:trHeight w:val="244"/>
        </w:trPr>
        <w:tc>
          <w:tcPr>
            <w:tcW w:w="542" w:type="dxa"/>
          </w:tcPr>
          <w:p w14:paraId="7181A991" w14:textId="77777777" w:rsidR="007C3E7C" w:rsidRDefault="007C3E7C" w:rsidP="005B04D0">
            <w:pPr>
              <w:pStyle w:val="TableParagraph"/>
              <w:spacing w:before="6" w:line="218" w:lineRule="exact"/>
              <w:ind w:left="14"/>
              <w:jc w:val="center"/>
              <w:rPr>
                <w:b/>
                <w:sz w:val="19"/>
              </w:rPr>
            </w:pPr>
            <w:r>
              <w:rPr>
                <w:b/>
                <w:spacing w:val="-10"/>
                <w:w w:val="105"/>
                <w:sz w:val="19"/>
              </w:rPr>
              <w:t>6</w:t>
            </w:r>
          </w:p>
        </w:tc>
        <w:tc>
          <w:tcPr>
            <w:tcW w:w="700" w:type="dxa"/>
            <w:shd w:val="clear" w:color="auto" w:fill="00AFAA"/>
          </w:tcPr>
          <w:p w14:paraId="16531A56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vMerge w:val="restart"/>
            <w:shd w:val="clear" w:color="auto" w:fill="00AFAA"/>
          </w:tcPr>
          <w:p w14:paraId="0D26160F" w14:textId="77777777" w:rsidR="007C3E7C" w:rsidRDefault="007C3E7C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91" w:type="dxa"/>
          </w:tcPr>
          <w:p w14:paraId="0928F580" w14:textId="77777777" w:rsidR="007C3E7C" w:rsidRDefault="007C3E7C" w:rsidP="005B04D0">
            <w:pPr>
              <w:pStyle w:val="TableParagraph"/>
              <w:spacing w:before="6" w:line="218" w:lineRule="exact"/>
              <w:ind w:left="17"/>
              <w:jc w:val="center"/>
              <w:rPr>
                <w:b/>
                <w:sz w:val="19"/>
              </w:rPr>
            </w:pPr>
            <w:r>
              <w:rPr>
                <w:b/>
                <w:spacing w:val="2"/>
                <w:sz w:val="19"/>
              </w:rPr>
              <w:t>INFORMATION</w:t>
            </w:r>
            <w:r>
              <w:rPr>
                <w:b/>
                <w:spacing w:val="29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SYSTEMS</w:t>
            </w:r>
          </w:p>
        </w:tc>
        <w:tc>
          <w:tcPr>
            <w:tcW w:w="5919" w:type="dxa"/>
            <w:gridSpan w:val="4"/>
            <w:vMerge w:val="restart"/>
            <w:shd w:val="clear" w:color="auto" w:fill="00AFAA"/>
          </w:tcPr>
          <w:p w14:paraId="035EDDE2" w14:textId="77777777" w:rsidR="007C3E7C" w:rsidRDefault="007C3E7C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3E7C" w14:paraId="6DE06D08" w14:textId="77777777" w:rsidTr="007C3E7C">
        <w:trPr>
          <w:trHeight w:val="244"/>
        </w:trPr>
        <w:tc>
          <w:tcPr>
            <w:tcW w:w="542" w:type="dxa"/>
          </w:tcPr>
          <w:p w14:paraId="78B93498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7423ACB1" w14:textId="77777777" w:rsidR="007C3E7C" w:rsidRDefault="007C3E7C" w:rsidP="005B04D0">
            <w:pPr>
              <w:pStyle w:val="TableParagraph"/>
              <w:spacing w:before="6" w:line="218" w:lineRule="exact"/>
              <w:ind w:left="11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6.1</w:t>
            </w:r>
          </w:p>
        </w:tc>
        <w:tc>
          <w:tcPr>
            <w:tcW w:w="897" w:type="dxa"/>
            <w:vMerge/>
            <w:tcBorders>
              <w:top w:val="nil"/>
            </w:tcBorders>
            <w:shd w:val="clear" w:color="auto" w:fill="00AFAA"/>
          </w:tcPr>
          <w:p w14:paraId="17A4FDB6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  <w:tc>
          <w:tcPr>
            <w:tcW w:w="6091" w:type="dxa"/>
          </w:tcPr>
          <w:p w14:paraId="2FA5E8E3" w14:textId="77777777" w:rsidR="007C3E7C" w:rsidRDefault="007C3E7C" w:rsidP="005B04D0">
            <w:pPr>
              <w:pStyle w:val="TableParagraph"/>
              <w:spacing w:before="6" w:line="218" w:lineRule="exact"/>
              <w:ind w:left="224"/>
              <w:rPr>
                <w:b/>
                <w:sz w:val="19"/>
              </w:rPr>
            </w:pPr>
            <w:r>
              <w:rPr>
                <w:b/>
                <w:sz w:val="19"/>
              </w:rPr>
              <w:t>Information</w:t>
            </w:r>
            <w:r>
              <w:rPr>
                <w:b/>
                <w:spacing w:val="40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Architecture</w:t>
            </w:r>
          </w:p>
        </w:tc>
        <w:tc>
          <w:tcPr>
            <w:tcW w:w="5919" w:type="dxa"/>
            <w:gridSpan w:val="4"/>
            <w:vMerge/>
            <w:tcBorders>
              <w:top w:val="nil"/>
            </w:tcBorders>
            <w:shd w:val="clear" w:color="auto" w:fill="00AFAA"/>
          </w:tcPr>
          <w:p w14:paraId="0AE42808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</w:tr>
      <w:tr w:rsidR="007C3E7C" w14:paraId="2252704D" w14:textId="77777777" w:rsidTr="007C3E7C">
        <w:trPr>
          <w:trHeight w:val="484"/>
        </w:trPr>
        <w:tc>
          <w:tcPr>
            <w:tcW w:w="542" w:type="dxa"/>
          </w:tcPr>
          <w:p w14:paraId="55C3B99A" w14:textId="77777777" w:rsidR="007C3E7C" w:rsidRDefault="007C3E7C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0" w:type="dxa"/>
          </w:tcPr>
          <w:p w14:paraId="50B41FC9" w14:textId="77777777" w:rsidR="007C3E7C" w:rsidRDefault="007C3E7C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</w:tcPr>
          <w:p w14:paraId="29344FDE" w14:textId="77777777" w:rsidR="007C3E7C" w:rsidRDefault="007C3E7C" w:rsidP="005B04D0">
            <w:pPr>
              <w:pStyle w:val="TableParagraph"/>
              <w:spacing w:before="6"/>
              <w:ind w:left="17" w:right="50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6.1.1</w:t>
            </w:r>
          </w:p>
        </w:tc>
        <w:tc>
          <w:tcPr>
            <w:tcW w:w="6091" w:type="dxa"/>
          </w:tcPr>
          <w:p w14:paraId="56E8B610" w14:textId="77777777" w:rsidR="007C3E7C" w:rsidRDefault="007C3E7C" w:rsidP="005B04D0">
            <w:pPr>
              <w:pStyle w:val="TableParagraph"/>
              <w:spacing w:before="6"/>
              <w:ind w:right="2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Existing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information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systems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ship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ship;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ship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shore;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shore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ship</w:t>
            </w:r>
          </w:p>
          <w:p w14:paraId="389D696B" w14:textId="77777777" w:rsidR="007C3E7C" w:rsidRDefault="007C3E7C" w:rsidP="005B04D0">
            <w:pPr>
              <w:pStyle w:val="TableParagraph"/>
              <w:spacing w:before="13" w:line="214" w:lineRule="exact"/>
              <w:ind w:right="2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and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shore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spacing w:val="-4"/>
                <w:w w:val="105"/>
                <w:sz w:val="19"/>
              </w:rPr>
              <w:t>shore</w:t>
            </w:r>
          </w:p>
        </w:tc>
        <w:tc>
          <w:tcPr>
            <w:tcW w:w="701" w:type="dxa"/>
            <w:vMerge w:val="restart"/>
          </w:tcPr>
          <w:p w14:paraId="09E1ED0A" w14:textId="77777777" w:rsidR="007C3E7C" w:rsidRDefault="007C3E7C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3B4F50D4" w14:textId="77777777" w:rsidR="007C3E7C" w:rsidRDefault="007C3E7C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6CDCB7B2" w14:textId="77777777" w:rsidR="007C3E7C" w:rsidRDefault="007C3E7C" w:rsidP="005B04D0">
            <w:pPr>
              <w:pStyle w:val="TableParagraph"/>
              <w:spacing w:before="68"/>
              <w:rPr>
                <w:b/>
                <w:i/>
                <w:sz w:val="19"/>
              </w:rPr>
            </w:pPr>
          </w:p>
          <w:p w14:paraId="6A8009F8" w14:textId="77777777" w:rsidR="007C3E7C" w:rsidRDefault="007C3E7C" w:rsidP="005B04D0">
            <w:pPr>
              <w:pStyle w:val="TableParagraph"/>
              <w:ind w:left="225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2</w:t>
            </w:r>
          </w:p>
        </w:tc>
        <w:tc>
          <w:tcPr>
            <w:tcW w:w="1699" w:type="dxa"/>
          </w:tcPr>
          <w:p w14:paraId="4D0B54EC" w14:textId="77777777" w:rsidR="007C3E7C" w:rsidRDefault="007C3E7C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</w:tcPr>
          <w:p w14:paraId="46C5B5CE" w14:textId="77777777" w:rsidR="007C3E7C" w:rsidRDefault="007C3E7C" w:rsidP="005B04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82" w:type="dxa"/>
            <w:vMerge w:val="restart"/>
          </w:tcPr>
          <w:p w14:paraId="29DC7209" w14:textId="77777777" w:rsidR="007C3E7C" w:rsidRDefault="007C3E7C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090F80B7" w14:textId="77777777" w:rsidR="007C3E7C" w:rsidRDefault="007C3E7C" w:rsidP="005B04D0">
            <w:pPr>
              <w:pStyle w:val="TableParagraph"/>
              <w:rPr>
                <w:b/>
                <w:i/>
                <w:sz w:val="19"/>
              </w:rPr>
            </w:pPr>
          </w:p>
          <w:p w14:paraId="32C99DDC" w14:textId="77777777" w:rsidR="007C3E7C" w:rsidRDefault="007C3E7C" w:rsidP="005B04D0">
            <w:pPr>
              <w:pStyle w:val="TableParagraph"/>
              <w:spacing w:before="68"/>
              <w:rPr>
                <w:b/>
                <w:i/>
                <w:sz w:val="19"/>
              </w:rPr>
            </w:pPr>
          </w:p>
          <w:p w14:paraId="7BB9CF4B" w14:textId="77777777" w:rsidR="007C3E7C" w:rsidRDefault="007C3E7C" w:rsidP="005B04D0">
            <w:pPr>
              <w:pStyle w:val="TableParagraph"/>
              <w:ind w:right="17"/>
              <w:jc w:val="center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11</w:t>
            </w:r>
          </w:p>
        </w:tc>
      </w:tr>
      <w:tr w:rsidR="007C3E7C" w14:paraId="42601495" w14:textId="77777777" w:rsidTr="007C3E7C">
        <w:trPr>
          <w:trHeight w:val="244"/>
        </w:trPr>
        <w:tc>
          <w:tcPr>
            <w:tcW w:w="542" w:type="dxa"/>
          </w:tcPr>
          <w:p w14:paraId="4FAAFDC8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6DD6CA41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641A0F54" w14:textId="77777777" w:rsidR="007C3E7C" w:rsidRDefault="007C3E7C" w:rsidP="005B04D0">
            <w:pPr>
              <w:pStyle w:val="TableParagraph"/>
              <w:spacing w:before="11" w:line="214" w:lineRule="exact"/>
              <w:ind w:left="50" w:right="3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6.1.2.</w:t>
            </w:r>
          </w:p>
        </w:tc>
        <w:tc>
          <w:tcPr>
            <w:tcW w:w="6091" w:type="dxa"/>
          </w:tcPr>
          <w:p w14:paraId="56CB0320" w14:textId="77777777" w:rsidR="007C3E7C" w:rsidRDefault="007C3E7C" w:rsidP="005B04D0">
            <w:pPr>
              <w:pStyle w:val="TableParagraph"/>
              <w:spacing w:before="11" w:line="214" w:lineRule="exact"/>
              <w:ind w:right="204"/>
              <w:jc w:val="right"/>
              <w:rPr>
                <w:sz w:val="19"/>
              </w:rPr>
            </w:pPr>
            <w:r>
              <w:rPr>
                <w:sz w:val="19"/>
              </w:rPr>
              <w:t>Limitations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existing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information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systems</w:t>
            </w:r>
          </w:p>
        </w:tc>
        <w:tc>
          <w:tcPr>
            <w:tcW w:w="701" w:type="dxa"/>
            <w:vMerge/>
            <w:tcBorders>
              <w:top w:val="nil"/>
            </w:tcBorders>
          </w:tcPr>
          <w:p w14:paraId="4543B4E5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517F9FF7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14:paraId="28289A5A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38B63D72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</w:tr>
      <w:tr w:rsidR="007C3E7C" w14:paraId="0035F153" w14:textId="77777777" w:rsidTr="007C3E7C">
        <w:trPr>
          <w:trHeight w:val="244"/>
        </w:trPr>
        <w:tc>
          <w:tcPr>
            <w:tcW w:w="542" w:type="dxa"/>
          </w:tcPr>
          <w:p w14:paraId="7B026D9E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27345045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1CF822F0" w14:textId="77777777" w:rsidR="007C3E7C" w:rsidRDefault="007C3E7C" w:rsidP="005B04D0">
            <w:pPr>
              <w:pStyle w:val="TableParagraph"/>
              <w:spacing w:before="11" w:line="214" w:lineRule="exact"/>
              <w:ind w:left="17" w:right="50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6.1.3</w:t>
            </w:r>
          </w:p>
        </w:tc>
        <w:tc>
          <w:tcPr>
            <w:tcW w:w="6091" w:type="dxa"/>
          </w:tcPr>
          <w:p w14:paraId="766109AE" w14:textId="77777777" w:rsidR="007C3E7C" w:rsidRDefault="007C3E7C" w:rsidP="005B04D0">
            <w:pPr>
              <w:pStyle w:val="TableParagraph"/>
              <w:spacing w:before="11" w:line="214" w:lineRule="exact"/>
              <w:ind w:right="201"/>
              <w:jc w:val="right"/>
              <w:rPr>
                <w:sz w:val="19"/>
              </w:rPr>
            </w:pPr>
            <w:r>
              <w:rPr>
                <w:sz w:val="19"/>
              </w:rPr>
              <w:t>Information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systems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z w:val="19"/>
              </w:rPr>
              <w:t>under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development</w:t>
            </w:r>
          </w:p>
        </w:tc>
        <w:tc>
          <w:tcPr>
            <w:tcW w:w="701" w:type="dxa"/>
            <w:vMerge/>
            <w:tcBorders>
              <w:top w:val="nil"/>
            </w:tcBorders>
          </w:tcPr>
          <w:p w14:paraId="03BD56C5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11B66F1A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14:paraId="1ED10061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53084B19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</w:tr>
      <w:tr w:rsidR="007C3E7C" w14:paraId="18C708A4" w14:textId="77777777" w:rsidTr="007C3E7C">
        <w:trPr>
          <w:trHeight w:val="244"/>
        </w:trPr>
        <w:tc>
          <w:tcPr>
            <w:tcW w:w="542" w:type="dxa"/>
          </w:tcPr>
          <w:p w14:paraId="3077BE91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7CD68A1B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4D7D1655" w14:textId="77777777" w:rsidR="007C3E7C" w:rsidRDefault="007C3E7C" w:rsidP="005B04D0">
            <w:pPr>
              <w:pStyle w:val="TableParagraph"/>
              <w:spacing w:before="6" w:line="218" w:lineRule="exact"/>
              <w:ind w:left="17" w:right="50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6.1.4</w:t>
            </w:r>
          </w:p>
        </w:tc>
        <w:tc>
          <w:tcPr>
            <w:tcW w:w="6091" w:type="dxa"/>
          </w:tcPr>
          <w:p w14:paraId="52CEA3B4" w14:textId="77777777" w:rsidR="007C3E7C" w:rsidRDefault="007C3E7C" w:rsidP="005B04D0">
            <w:pPr>
              <w:pStyle w:val="TableParagraph"/>
              <w:spacing w:before="6" w:line="218" w:lineRule="exact"/>
              <w:ind w:right="204"/>
              <w:jc w:val="right"/>
              <w:rPr>
                <w:sz w:val="19"/>
              </w:rPr>
            </w:pPr>
            <w:r>
              <w:rPr>
                <w:sz w:val="19"/>
              </w:rPr>
              <w:t>Maritime</w:t>
            </w:r>
            <w:r>
              <w:rPr>
                <w:spacing w:val="27"/>
                <w:sz w:val="19"/>
              </w:rPr>
              <w:t xml:space="preserve"> </w:t>
            </w:r>
            <w:r>
              <w:rPr>
                <w:sz w:val="19"/>
              </w:rPr>
              <w:t>Service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Portfolios</w:t>
            </w:r>
          </w:p>
        </w:tc>
        <w:tc>
          <w:tcPr>
            <w:tcW w:w="701" w:type="dxa"/>
            <w:vMerge/>
            <w:tcBorders>
              <w:top w:val="nil"/>
            </w:tcBorders>
          </w:tcPr>
          <w:p w14:paraId="5C6B0EA6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121DE37A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14:paraId="1FAC8BC0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397A02B7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</w:tr>
      <w:tr w:rsidR="007C3E7C" w14:paraId="7ECDD57B" w14:textId="77777777" w:rsidTr="007C3E7C">
        <w:trPr>
          <w:trHeight w:val="244"/>
        </w:trPr>
        <w:tc>
          <w:tcPr>
            <w:tcW w:w="542" w:type="dxa"/>
          </w:tcPr>
          <w:p w14:paraId="26A32D1C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5D06411E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53FD13B5" w14:textId="77777777" w:rsidR="007C3E7C" w:rsidRDefault="007C3E7C" w:rsidP="005B04D0">
            <w:pPr>
              <w:pStyle w:val="TableParagraph"/>
              <w:spacing w:before="6" w:line="218" w:lineRule="exact"/>
              <w:ind w:left="17" w:right="50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6.1.5</w:t>
            </w:r>
          </w:p>
        </w:tc>
        <w:tc>
          <w:tcPr>
            <w:tcW w:w="6091" w:type="dxa"/>
          </w:tcPr>
          <w:p w14:paraId="2EE9F19A" w14:textId="77777777" w:rsidR="007C3E7C" w:rsidRDefault="007C3E7C" w:rsidP="005B04D0">
            <w:pPr>
              <w:pStyle w:val="TableParagraph"/>
              <w:spacing w:before="6" w:line="218" w:lineRule="exact"/>
              <w:ind w:right="2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The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role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Vessel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Traffic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Services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e-</w:t>
            </w:r>
            <w:r>
              <w:rPr>
                <w:spacing w:val="-2"/>
                <w:w w:val="105"/>
                <w:sz w:val="19"/>
              </w:rPr>
              <w:t>navigation</w:t>
            </w:r>
          </w:p>
        </w:tc>
        <w:tc>
          <w:tcPr>
            <w:tcW w:w="701" w:type="dxa"/>
            <w:vMerge/>
            <w:tcBorders>
              <w:top w:val="nil"/>
            </w:tcBorders>
          </w:tcPr>
          <w:p w14:paraId="5FE67B88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281E0166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14:paraId="22287C99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0640CB8F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</w:tr>
      <w:tr w:rsidR="007C3E7C" w14:paraId="1DFA047E" w14:textId="77777777" w:rsidTr="007C3E7C">
        <w:trPr>
          <w:trHeight w:val="244"/>
        </w:trPr>
        <w:tc>
          <w:tcPr>
            <w:tcW w:w="542" w:type="dxa"/>
          </w:tcPr>
          <w:p w14:paraId="3983DA27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1254D76C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5BD90820" w14:textId="77777777" w:rsidR="007C3E7C" w:rsidRDefault="007C3E7C" w:rsidP="005B04D0">
            <w:pPr>
              <w:pStyle w:val="TableParagraph"/>
              <w:spacing w:before="6" w:line="218" w:lineRule="exact"/>
              <w:ind w:left="17" w:right="50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6.1.6</w:t>
            </w:r>
          </w:p>
        </w:tc>
        <w:tc>
          <w:tcPr>
            <w:tcW w:w="6091" w:type="dxa"/>
          </w:tcPr>
          <w:p w14:paraId="30198ED0" w14:textId="77777777" w:rsidR="007C3E7C" w:rsidRDefault="007C3E7C" w:rsidP="005B04D0">
            <w:pPr>
              <w:pStyle w:val="TableParagraph"/>
              <w:spacing w:before="6" w:line="218" w:lineRule="exact"/>
              <w:ind w:right="20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Considerations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management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information</w:t>
            </w:r>
          </w:p>
        </w:tc>
        <w:tc>
          <w:tcPr>
            <w:tcW w:w="701" w:type="dxa"/>
            <w:vMerge/>
            <w:tcBorders>
              <w:top w:val="nil"/>
            </w:tcBorders>
          </w:tcPr>
          <w:p w14:paraId="5F889D93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1711EC58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14:paraId="25A49A93" w14:textId="331A0135" w:rsidR="007C3E7C" w:rsidRDefault="007C3E7C" w:rsidP="005B04D0">
            <w:pPr>
              <w:pStyle w:val="TableParagraph"/>
              <w:spacing w:before="6" w:line="218" w:lineRule="exact"/>
              <w:ind w:left="225"/>
              <w:rPr>
                <w:sz w:val="19"/>
              </w:rPr>
            </w:pPr>
            <w:r>
              <w:rPr>
                <w:w w:val="105"/>
                <w:sz w:val="19"/>
              </w:rPr>
              <w:t>G</w:t>
            </w:r>
            <w:r>
              <w:rPr>
                <w:spacing w:val="-4"/>
                <w:w w:val="105"/>
                <w:sz w:val="19"/>
              </w:rPr>
              <w:t>1086</w:t>
            </w:r>
          </w:p>
        </w:tc>
        <w:tc>
          <w:tcPr>
            <w:tcW w:w="682" w:type="dxa"/>
            <w:vMerge/>
            <w:tcBorders>
              <w:top w:val="nil"/>
            </w:tcBorders>
          </w:tcPr>
          <w:p w14:paraId="36CAD27E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</w:tr>
      <w:tr w:rsidR="007C3E7C" w14:paraId="0E26E244" w14:textId="77777777" w:rsidTr="007C3E7C">
        <w:trPr>
          <w:trHeight w:val="244"/>
        </w:trPr>
        <w:tc>
          <w:tcPr>
            <w:tcW w:w="542" w:type="dxa"/>
          </w:tcPr>
          <w:p w14:paraId="1B8B0BA6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404AA9C9" w14:textId="77777777" w:rsidR="007C3E7C" w:rsidRDefault="007C3E7C" w:rsidP="005B04D0">
            <w:pPr>
              <w:pStyle w:val="TableParagraph"/>
              <w:spacing w:before="6" w:line="218" w:lineRule="exact"/>
              <w:ind w:left="11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6.2</w:t>
            </w:r>
          </w:p>
        </w:tc>
        <w:tc>
          <w:tcPr>
            <w:tcW w:w="897" w:type="dxa"/>
            <w:shd w:val="clear" w:color="auto" w:fill="00AFAA"/>
          </w:tcPr>
          <w:p w14:paraId="0B604CA1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1" w:type="dxa"/>
          </w:tcPr>
          <w:p w14:paraId="08687058" w14:textId="77777777" w:rsidR="007C3E7C" w:rsidRDefault="007C3E7C" w:rsidP="005B04D0">
            <w:pPr>
              <w:pStyle w:val="TableParagraph"/>
              <w:spacing w:before="6" w:line="218" w:lineRule="exact"/>
              <w:ind w:left="22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Data</w:t>
            </w:r>
            <w:r>
              <w:rPr>
                <w:b/>
                <w:spacing w:val="-3"/>
                <w:w w:val="105"/>
                <w:sz w:val="19"/>
              </w:rPr>
              <w:t xml:space="preserve"> </w:t>
            </w:r>
            <w:r>
              <w:rPr>
                <w:b/>
                <w:spacing w:val="-2"/>
                <w:w w:val="105"/>
                <w:sz w:val="19"/>
              </w:rPr>
              <w:t>Modelling</w:t>
            </w:r>
          </w:p>
        </w:tc>
        <w:tc>
          <w:tcPr>
            <w:tcW w:w="5919" w:type="dxa"/>
            <w:gridSpan w:val="4"/>
            <w:shd w:val="clear" w:color="auto" w:fill="00AFAA"/>
          </w:tcPr>
          <w:p w14:paraId="29AA87C2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C3E7C" w14:paraId="4D2002E8" w14:textId="77777777" w:rsidTr="007C3E7C">
        <w:trPr>
          <w:trHeight w:val="244"/>
        </w:trPr>
        <w:tc>
          <w:tcPr>
            <w:tcW w:w="542" w:type="dxa"/>
          </w:tcPr>
          <w:p w14:paraId="04C2F471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46284D32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13264F35" w14:textId="77777777" w:rsidR="007C3E7C" w:rsidRDefault="007C3E7C" w:rsidP="005B04D0">
            <w:pPr>
              <w:pStyle w:val="TableParagraph"/>
              <w:spacing w:before="6" w:line="218" w:lineRule="exact"/>
              <w:ind w:left="17" w:right="50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6.2.1</w:t>
            </w:r>
          </w:p>
        </w:tc>
        <w:tc>
          <w:tcPr>
            <w:tcW w:w="6091" w:type="dxa"/>
          </w:tcPr>
          <w:p w14:paraId="3FB96824" w14:textId="77777777" w:rsidR="007C3E7C" w:rsidRDefault="007C3E7C" w:rsidP="005B04D0">
            <w:pPr>
              <w:pStyle w:val="TableParagraph"/>
              <w:spacing w:before="6" w:line="218" w:lineRule="exact"/>
              <w:ind w:right="2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Concept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universal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Marine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Information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Registry</w:t>
            </w:r>
          </w:p>
        </w:tc>
        <w:tc>
          <w:tcPr>
            <w:tcW w:w="701" w:type="dxa"/>
            <w:vMerge w:val="restart"/>
          </w:tcPr>
          <w:p w14:paraId="46DCF648" w14:textId="77777777" w:rsidR="007C3E7C" w:rsidRDefault="007C3E7C" w:rsidP="005B04D0">
            <w:pPr>
              <w:pStyle w:val="TableParagraph"/>
              <w:spacing w:before="158"/>
              <w:rPr>
                <w:b/>
                <w:i/>
                <w:sz w:val="19"/>
              </w:rPr>
            </w:pPr>
          </w:p>
          <w:p w14:paraId="25E113C1" w14:textId="77777777" w:rsidR="007C3E7C" w:rsidRDefault="007C3E7C" w:rsidP="005B04D0">
            <w:pPr>
              <w:pStyle w:val="TableParagraph"/>
              <w:ind w:left="225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  <w:tc>
          <w:tcPr>
            <w:tcW w:w="1699" w:type="dxa"/>
          </w:tcPr>
          <w:p w14:paraId="46BFA6A9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14:paraId="4169692D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 w:val="restart"/>
          </w:tcPr>
          <w:p w14:paraId="03F4BDA4" w14:textId="77777777" w:rsidR="007C3E7C" w:rsidRDefault="007C3E7C" w:rsidP="005B04D0">
            <w:pPr>
              <w:pStyle w:val="TableParagraph"/>
              <w:spacing w:before="158"/>
              <w:rPr>
                <w:b/>
                <w:i/>
                <w:sz w:val="19"/>
              </w:rPr>
            </w:pPr>
          </w:p>
          <w:p w14:paraId="5F1BEB55" w14:textId="77777777" w:rsidR="007C3E7C" w:rsidRDefault="007C3E7C" w:rsidP="005B04D0">
            <w:pPr>
              <w:pStyle w:val="TableParagraph"/>
              <w:ind w:right="17"/>
              <w:jc w:val="center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12</w:t>
            </w:r>
          </w:p>
        </w:tc>
      </w:tr>
      <w:tr w:rsidR="007C3E7C" w14:paraId="48A32344" w14:textId="77777777" w:rsidTr="007C3E7C">
        <w:trPr>
          <w:trHeight w:val="244"/>
        </w:trPr>
        <w:tc>
          <w:tcPr>
            <w:tcW w:w="542" w:type="dxa"/>
          </w:tcPr>
          <w:p w14:paraId="601C4EC1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39061F1A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3AE3EBE2" w14:textId="77777777" w:rsidR="007C3E7C" w:rsidRDefault="007C3E7C" w:rsidP="005B04D0">
            <w:pPr>
              <w:pStyle w:val="TableParagraph"/>
              <w:spacing w:before="6" w:line="218" w:lineRule="exact"/>
              <w:ind w:left="17" w:right="50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6.2.2</w:t>
            </w:r>
          </w:p>
        </w:tc>
        <w:tc>
          <w:tcPr>
            <w:tcW w:w="6091" w:type="dxa"/>
          </w:tcPr>
          <w:p w14:paraId="54DD02DC" w14:textId="77777777" w:rsidR="007C3E7C" w:rsidRDefault="007C3E7C" w:rsidP="005B04D0">
            <w:pPr>
              <w:pStyle w:val="TableParagraph"/>
              <w:spacing w:before="6" w:line="218" w:lineRule="exact"/>
              <w:ind w:right="2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S-100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Framework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IHO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Geospatial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Information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Registry</w:t>
            </w:r>
          </w:p>
        </w:tc>
        <w:tc>
          <w:tcPr>
            <w:tcW w:w="701" w:type="dxa"/>
            <w:vMerge/>
            <w:tcBorders>
              <w:top w:val="nil"/>
            </w:tcBorders>
          </w:tcPr>
          <w:p w14:paraId="3DC38FE2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1273A267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14:paraId="7929FFF6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5B4D898F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</w:tr>
      <w:tr w:rsidR="007C3E7C" w14:paraId="0D99502F" w14:textId="77777777" w:rsidTr="007C3E7C">
        <w:trPr>
          <w:trHeight w:val="244"/>
        </w:trPr>
        <w:tc>
          <w:tcPr>
            <w:tcW w:w="542" w:type="dxa"/>
          </w:tcPr>
          <w:p w14:paraId="358CCC42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7584D0AC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03464861" w14:textId="77777777" w:rsidR="007C3E7C" w:rsidRDefault="007C3E7C" w:rsidP="005B04D0">
            <w:pPr>
              <w:pStyle w:val="TableParagraph"/>
              <w:spacing w:before="6" w:line="218" w:lineRule="exact"/>
              <w:ind w:left="17" w:right="50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6.2.3</w:t>
            </w:r>
          </w:p>
        </w:tc>
        <w:tc>
          <w:tcPr>
            <w:tcW w:w="6091" w:type="dxa"/>
          </w:tcPr>
          <w:p w14:paraId="3A536850" w14:textId="77777777" w:rsidR="007C3E7C" w:rsidRDefault="007C3E7C" w:rsidP="005B04D0">
            <w:pPr>
              <w:pStyle w:val="TableParagraph"/>
              <w:spacing w:before="6" w:line="218" w:lineRule="exact"/>
              <w:ind w:right="20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Development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product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specifications</w:t>
            </w:r>
          </w:p>
        </w:tc>
        <w:tc>
          <w:tcPr>
            <w:tcW w:w="701" w:type="dxa"/>
            <w:vMerge/>
            <w:tcBorders>
              <w:top w:val="nil"/>
            </w:tcBorders>
          </w:tcPr>
          <w:p w14:paraId="2CD58BF3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1766AD51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14:paraId="5913AD34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 w14:paraId="62E8873E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</w:tr>
      <w:tr w:rsidR="007C3E7C" w14:paraId="74A50B20" w14:textId="77777777" w:rsidTr="007C3E7C">
        <w:trPr>
          <w:trHeight w:val="244"/>
        </w:trPr>
        <w:tc>
          <w:tcPr>
            <w:tcW w:w="542" w:type="dxa"/>
          </w:tcPr>
          <w:p w14:paraId="4DA5DBD0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6EEE9200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5164093A" w14:textId="77777777" w:rsidR="007C3E7C" w:rsidRDefault="007C3E7C" w:rsidP="005B04D0">
            <w:pPr>
              <w:pStyle w:val="TableParagraph"/>
              <w:spacing w:before="6" w:line="218" w:lineRule="exact"/>
              <w:ind w:left="17" w:right="50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6.2.4</w:t>
            </w:r>
          </w:p>
        </w:tc>
        <w:tc>
          <w:tcPr>
            <w:tcW w:w="6091" w:type="dxa"/>
          </w:tcPr>
          <w:p w14:paraId="05C2E066" w14:textId="77777777" w:rsidR="007C3E7C" w:rsidRDefault="007C3E7C" w:rsidP="005B04D0">
            <w:pPr>
              <w:pStyle w:val="TableParagraph"/>
              <w:spacing w:before="6" w:line="218" w:lineRule="exact"/>
              <w:ind w:right="20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AtoN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information</w:t>
            </w:r>
          </w:p>
        </w:tc>
        <w:tc>
          <w:tcPr>
            <w:tcW w:w="701" w:type="dxa"/>
            <w:vMerge/>
            <w:tcBorders>
              <w:top w:val="nil"/>
              <w:bottom w:val="nil"/>
            </w:tcBorders>
          </w:tcPr>
          <w:p w14:paraId="202752DE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1FA2CFC3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14:paraId="44093FC2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/>
            <w:tcBorders>
              <w:top w:val="nil"/>
              <w:bottom w:val="nil"/>
            </w:tcBorders>
          </w:tcPr>
          <w:p w14:paraId="31DFE01A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</w:tr>
      <w:tr w:rsidR="007C3E7C" w14:paraId="07628C3C" w14:textId="77777777" w:rsidTr="007C3E7C">
        <w:trPr>
          <w:trHeight w:val="244"/>
        </w:trPr>
        <w:tc>
          <w:tcPr>
            <w:tcW w:w="542" w:type="dxa"/>
          </w:tcPr>
          <w:p w14:paraId="56A3B0A7" w14:textId="77777777" w:rsidR="007C3E7C" w:rsidRPr="00C31C85" w:rsidRDefault="007C3E7C" w:rsidP="00C31C85">
            <w:pPr>
              <w:pStyle w:val="TableParagraph"/>
              <w:spacing w:before="6" w:line="218" w:lineRule="exact"/>
              <w:ind w:left="11"/>
              <w:jc w:val="center"/>
              <w:rPr>
                <w:b/>
                <w:spacing w:val="-5"/>
                <w:w w:val="105"/>
                <w:sz w:val="19"/>
              </w:rPr>
            </w:pPr>
          </w:p>
        </w:tc>
        <w:tc>
          <w:tcPr>
            <w:tcW w:w="700" w:type="dxa"/>
          </w:tcPr>
          <w:p w14:paraId="60BCDFF1" w14:textId="2305EB71" w:rsidR="007C3E7C" w:rsidRPr="00C31C85" w:rsidRDefault="00C31C85" w:rsidP="00C31C85">
            <w:pPr>
              <w:pStyle w:val="TableParagraph"/>
              <w:spacing w:before="6" w:line="218" w:lineRule="exact"/>
              <w:ind w:left="11"/>
              <w:jc w:val="center"/>
              <w:rPr>
                <w:b/>
                <w:spacing w:val="-5"/>
                <w:w w:val="105"/>
                <w:sz w:val="19"/>
              </w:rPr>
            </w:pPr>
            <w:r w:rsidRPr="00C31C85">
              <w:rPr>
                <w:b/>
                <w:spacing w:val="-5"/>
                <w:w w:val="105"/>
                <w:sz w:val="19"/>
              </w:rPr>
              <w:t>6.3</w:t>
            </w:r>
          </w:p>
        </w:tc>
        <w:tc>
          <w:tcPr>
            <w:tcW w:w="897" w:type="dxa"/>
          </w:tcPr>
          <w:p w14:paraId="48E80242" w14:textId="77777777" w:rsidR="007C3E7C" w:rsidRPr="00C95271" w:rsidRDefault="007C3E7C" w:rsidP="00C952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1" w:type="dxa"/>
          </w:tcPr>
          <w:p w14:paraId="07AB726D" w14:textId="295B6424" w:rsidR="007C3E7C" w:rsidRPr="00C95271" w:rsidRDefault="00C95271" w:rsidP="00C95271">
            <w:pPr>
              <w:pStyle w:val="TableParagraph"/>
              <w:spacing w:before="6" w:line="218" w:lineRule="exact"/>
              <w:ind w:left="224"/>
              <w:rPr>
                <w:b/>
                <w:sz w:val="19"/>
              </w:rPr>
            </w:pPr>
            <w:r w:rsidRPr="00C95271">
              <w:rPr>
                <w:b/>
                <w:sz w:val="19"/>
              </w:rPr>
              <w:t>Test Beds</w:t>
            </w:r>
          </w:p>
        </w:tc>
        <w:tc>
          <w:tcPr>
            <w:tcW w:w="701" w:type="dxa"/>
            <w:tcBorders>
              <w:top w:val="nil"/>
            </w:tcBorders>
          </w:tcPr>
          <w:p w14:paraId="575167E8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690C24D7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14:paraId="11EE4C16" w14:textId="77777777" w:rsidR="007C3E7C" w:rsidRDefault="007C3E7C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tcBorders>
              <w:top w:val="nil"/>
            </w:tcBorders>
          </w:tcPr>
          <w:p w14:paraId="7DE9A4C1" w14:textId="77777777" w:rsidR="007C3E7C" w:rsidRDefault="007C3E7C" w:rsidP="005B04D0">
            <w:pPr>
              <w:rPr>
                <w:sz w:val="2"/>
                <w:szCs w:val="2"/>
              </w:rPr>
            </w:pPr>
          </w:p>
        </w:tc>
      </w:tr>
      <w:tr w:rsidR="00D1024B" w14:paraId="1C4090B5" w14:textId="77777777" w:rsidTr="007C3E7C">
        <w:trPr>
          <w:trHeight w:val="244"/>
        </w:trPr>
        <w:tc>
          <w:tcPr>
            <w:tcW w:w="542" w:type="dxa"/>
          </w:tcPr>
          <w:p w14:paraId="29164285" w14:textId="77777777" w:rsidR="00D1024B" w:rsidRDefault="00D1024B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5602AD8D" w14:textId="77777777" w:rsidR="00D1024B" w:rsidRDefault="00D1024B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3FC8CDC5" w14:textId="1B5E7C36" w:rsidR="00D1024B" w:rsidRDefault="00D1024B" w:rsidP="005B04D0">
            <w:pPr>
              <w:pStyle w:val="TableParagraph"/>
              <w:spacing w:before="6" w:line="218" w:lineRule="exact"/>
              <w:ind w:left="17" w:right="50"/>
              <w:jc w:val="center"/>
              <w:rPr>
                <w:spacing w:val="-2"/>
                <w:w w:val="105"/>
                <w:sz w:val="19"/>
              </w:rPr>
            </w:pPr>
            <w:r w:rsidRPr="00652B51">
              <w:rPr>
                <w:spacing w:val="-2"/>
                <w:w w:val="105"/>
                <w:sz w:val="19"/>
              </w:rPr>
              <w:t>6.3.1</w:t>
            </w:r>
          </w:p>
        </w:tc>
        <w:tc>
          <w:tcPr>
            <w:tcW w:w="6091" w:type="dxa"/>
          </w:tcPr>
          <w:p w14:paraId="158AC65A" w14:textId="19254E6B" w:rsidR="00D1024B" w:rsidRDefault="00D1024B" w:rsidP="005B04D0">
            <w:pPr>
              <w:pStyle w:val="TableParagraph"/>
              <w:spacing w:before="6" w:line="218" w:lineRule="exact"/>
              <w:ind w:right="202"/>
              <w:jc w:val="right"/>
              <w:rPr>
                <w:w w:val="105"/>
                <w:sz w:val="19"/>
              </w:rPr>
            </w:pPr>
            <w:r w:rsidRPr="00652B51">
              <w:rPr>
                <w:w w:val="105"/>
                <w:sz w:val="19"/>
              </w:rPr>
              <w:t>Concept of test beds</w:t>
            </w:r>
          </w:p>
        </w:tc>
        <w:tc>
          <w:tcPr>
            <w:tcW w:w="701" w:type="dxa"/>
            <w:tcBorders>
              <w:top w:val="nil"/>
            </w:tcBorders>
          </w:tcPr>
          <w:p w14:paraId="07E81EA0" w14:textId="77777777" w:rsidR="00D1024B" w:rsidRDefault="00D1024B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6EEB8EE1" w14:textId="77777777" w:rsidR="00D1024B" w:rsidRDefault="00D1024B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14:paraId="5DD534C3" w14:textId="77777777" w:rsidR="00D1024B" w:rsidRDefault="00D1024B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 w:val="restart"/>
            <w:tcBorders>
              <w:top w:val="nil"/>
            </w:tcBorders>
          </w:tcPr>
          <w:p w14:paraId="575613C0" w14:textId="345F263A" w:rsidR="00D1024B" w:rsidRPr="00D1024B" w:rsidRDefault="00D1024B" w:rsidP="00D1024B">
            <w:pPr>
              <w:pStyle w:val="TableParagraph"/>
              <w:spacing w:before="158"/>
              <w:jc w:val="center"/>
              <w:rPr>
                <w:bCs/>
                <w:iCs/>
                <w:sz w:val="19"/>
              </w:rPr>
            </w:pPr>
            <w:r w:rsidRPr="00D1024B">
              <w:rPr>
                <w:bCs/>
                <w:iCs/>
                <w:sz w:val="19"/>
              </w:rPr>
              <w:t>13</w:t>
            </w:r>
          </w:p>
        </w:tc>
      </w:tr>
      <w:tr w:rsidR="00D1024B" w14:paraId="1EF17522" w14:textId="77777777" w:rsidTr="004507FA">
        <w:trPr>
          <w:trHeight w:val="244"/>
        </w:trPr>
        <w:tc>
          <w:tcPr>
            <w:tcW w:w="542" w:type="dxa"/>
          </w:tcPr>
          <w:p w14:paraId="083C00DE" w14:textId="77777777" w:rsidR="00D1024B" w:rsidRDefault="00D1024B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00FA0CBC" w14:textId="77777777" w:rsidR="00D1024B" w:rsidRDefault="00D1024B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13C731BC" w14:textId="11E69B25" w:rsidR="00D1024B" w:rsidRDefault="00D1024B" w:rsidP="005B04D0">
            <w:pPr>
              <w:pStyle w:val="TableParagraph"/>
              <w:spacing w:before="6" w:line="218" w:lineRule="exact"/>
              <w:ind w:left="17" w:right="50"/>
              <w:jc w:val="center"/>
              <w:rPr>
                <w:spacing w:val="-2"/>
                <w:w w:val="105"/>
                <w:sz w:val="19"/>
              </w:rPr>
            </w:pPr>
            <w:r w:rsidRPr="00652B51">
              <w:rPr>
                <w:spacing w:val="-2"/>
                <w:w w:val="105"/>
                <w:sz w:val="19"/>
              </w:rPr>
              <w:t>6.3.</w:t>
            </w:r>
            <w:r>
              <w:rPr>
                <w:spacing w:val="-2"/>
                <w:w w:val="105"/>
                <w:sz w:val="19"/>
              </w:rPr>
              <w:t>2</w:t>
            </w:r>
          </w:p>
        </w:tc>
        <w:tc>
          <w:tcPr>
            <w:tcW w:w="6091" w:type="dxa"/>
          </w:tcPr>
          <w:p w14:paraId="5BCBBDEE" w14:textId="1A68D64D" w:rsidR="00D1024B" w:rsidRDefault="00D1024B" w:rsidP="005B04D0">
            <w:pPr>
              <w:pStyle w:val="TableParagraph"/>
              <w:spacing w:before="6" w:line="218" w:lineRule="exact"/>
              <w:ind w:right="202"/>
              <w:jc w:val="right"/>
              <w:rPr>
                <w:w w:val="105"/>
                <w:sz w:val="19"/>
              </w:rPr>
            </w:pPr>
            <w:r w:rsidRPr="00652B51">
              <w:rPr>
                <w:w w:val="105"/>
                <w:sz w:val="19"/>
              </w:rPr>
              <w:t>Review of existing and planned test bed data</w:t>
            </w:r>
          </w:p>
        </w:tc>
        <w:tc>
          <w:tcPr>
            <w:tcW w:w="701" w:type="dxa"/>
            <w:tcBorders>
              <w:top w:val="nil"/>
              <w:bottom w:val="nil"/>
            </w:tcBorders>
          </w:tcPr>
          <w:p w14:paraId="3242477D" w14:textId="77777777" w:rsidR="00D1024B" w:rsidRDefault="00D1024B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33BD577C" w14:textId="77777777" w:rsidR="00D1024B" w:rsidRDefault="00D1024B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14:paraId="01D1F80F" w14:textId="77777777" w:rsidR="00D1024B" w:rsidRDefault="00D1024B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vMerge/>
            <w:tcBorders>
              <w:bottom w:val="nil"/>
            </w:tcBorders>
          </w:tcPr>
          <w:p w14:paraId="6F25F9EA" w14:textId="7AEAD720" w:rsidR="00D1024B" w:rsidRPr="00D1024B" w:rsidRDefault="00D1024B" w:rsidP="00D1024B">
            <w:pPr>
              <w:pStyle w:val="TableParagraph"/>
              <w:spacing w:before="158"/>
              <w:rPr>
                <w:b/>
                <w:i/>
                <w:sz w:val="19"/>
              </w:rPr>
            </w:pPr>
          </w:p>
        </w:tc>
      </w:tr>
      <w:tr w:rsidR="00652B51" w14:paraId="7FD5162D" w14:textId="77777777" w:rsidTr="007C3E7C">
        <w:trPr>
          <w:trHeight w:val="244"/>
        </w:trPr>
        <w:tc>
          <w:tcPr>
            <w:tcW w:w="542" w:type="dxa"/>
          </w:tcPr>
          <w:p w14:paraId="7475F7EC" w14:textId="77777777" w:rsidR="00652B51" w:rsidRDefault="00652B5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</w:tcPr>
          <w:p w14:paraId="6CB4FF29" w14:textId="77777777" w:rsidR="00652B51" w:rsidRDefault="00652B5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</w:tcPr>
          <w:p w14:paraId="76ADAD6B" w14:textId="351AA3F8" w:rsidR="00652B51" w:rsidRDefault="00652B51" w:rsidP="005B04D0">
            <w:pPr>
              <w:pStyle w:val="TableParagraph"/>
              <w:spacing w:before="6" w:line="218" w:lineRule="exact"/>
              <w:ind w:left="17" w:right="50"/>
              <w:jc w:val="center"/>
              <w:rPr>
                <w:spacing w:val="-2"/>
                <w:w w:val="105"/>
                <w:sz w:val="19"/>
              </w:rPr>
            </w:pPr>
            <w:r w:rsidRPr="00652B51">
              <w:rPr>
                <w:spacing w:val="-2"/>
                <w:w w:val="105"/>
                <w:sz w:val="19"/>
              </w:rPr>
              <w:t>6.3.</w:t>
            </w:r>
            <w:r>
              <w:rPr>
                <w:spacing w:val="-2"/>
                <w:w w:val="105"/>
                <w:sz w:val="19"/>
              </w:rPr>
              <w:t>3</w:t>
            </w:r>
          </w:p>
        </w:tc>
        <w:tc>
          <w:tcPr>
            <w:tcW w:w="6091" w:type="dxa"/>
          </w:tcPr>
          <w:p w14:paraId="7FE2E6DE" w14:textId="684BD4F3" w:rsidR="00652B51" w:rsidRPr="00652B51" w:rsidRDefault="00652B51" w:rsidP="005B04D0">
            <w:pPr>
              <w:pStyle w:val="TableParagraph"/>
              <w:spacing w:before="6" w:line="218" w:lineRule="exact"/>
              <w:ind w:right="202"/>
              <w:jc w:val="right"/>
              <w:rPr>
                <w:w w:val="105"/>
                <w:sz w:val="19"/>
              </w:rPr>
            </w:pPr>
            <w:r w:rsidRPr="00652B51">
              <w:rPr>
                <w:w w:val="105"/>
                <w:sz w:val="19"/>
              </w:rPr>
              <w:t>Guideline on the reporting of test bed results</w:t>
            </w:r>
          </w:p>
        </w:tc>
        <w:tc>
          <w:tcPr>
            <w:tcW w:w="701" w:type="dxa"/>
            <w:tcBorders>
              <w:top w:val="nil"/>
            </w:tcBorders>
          </w:tcPr>
          <w:p w14:paraId="3EBFBC5F" w14:textId="77777777" w:rsidR="00652B51" w:rsidRDefault="00652B51" w:rsidP="005B04D0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 w14:paraId="5CAA6DBD" w14:textId="77777777" w:rsidR="00652B51" w:rsidRDefault="00652B5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7" w:type="dxa"/>
          </w:tcPr>
          <w:p w14:paraId="1140D4B6" w14:textId="77777777" w:rsidR="00652B51" w:rsidRDefault="00652B51" w:rsidP="005B04D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2" w:type="dxa"/>
            <w:tcBorders>
              <w:top w:val="nil"/>
            </w:tcBorders>
          </w:tcPr>
          <w:p w14:paraId="7F2D16EA" w14:textId="1EA0E7D6" w:rsidR="00652B51" w:rsidRPr="00D1024B" w:rsidRDefault="00652B51" w:rsidP="00D1024B">
            <w:pPr>
              <w:pStyle w:val="TableParagraph"/>
              <w:spacing w:before="158"/>
              <w:rPr>
                <w:b/>
                <w:i/>
                <w:sz w:val="19"/>
              </w:rPr>
            </w:pPr>
          </w:p>
        </w:tc>
      </w:tr>
    </w:tbl>
    <w:p w14:paraId="7D36140E" w14:textId="445DD37C" w:rsidR="00CE18D2" w:rsidRPr="00CE18D2" w:rsidRDefault="00CE18D2" w:rsidP="00CE18D2">
      <w:pPr>
        <w:tabs>
          <w:tab w:val="left" w:pos="5898"/>
        </w:tabs>
      </w:pPr>
    </w:p>
    <w:sectPr w:rsidR="00CE18D2" w:rsidRPr="00CE18D2" w:rsidSect="00CE18D2">
      <w:pgSz w:w="16840" w:h="11910" w:orient="landscape"/>
      <w:pgMar w:top="240" w:right="1060" w:bottom="240" w:left="1520" w:header="0" w:footer="132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B2989" w14:textId="77777777" w:rsidR="00DB53E7" w:rsidRDefault="00DB53E7">
      <w:r>
        <w:separator/>
      </w:r>
    </w:p>
  </w:endnote>
  <w:endnote w:type="continuationSeparator" w:id="0">
    <w:p w14:paraId="5D1E55BD" w14:textId="77777777" w:rsidR="00DB53E7" w:rsidRDefault="00DB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4B460" w14:textId="4FEB76CF" w:rsidR="00071FE9" w:rsidRDefault="00F96E5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20352" behindDoc="1" locked="0" layoutInCell="1" allowOverlap="1" wp14:anchorId="0D54B462" wp14:editId="1381FF07">
              <wp:simplePos x="0" y="0"/>
              <wp:positionH relativeFrom="page">
                <wp:posOffset>557783</wp:posOffset>
              </wp:positionH>
              <wp:positionV relativeFrom="page">
                <wp:posOffset>9901427</wp:posOffset>
              </wp:positionV>
              <wp:extent cx="6517005" cy="6350"/>
              <wp:effectExtent l="0" t="0" r="0" b="0"/>
              <wp:wrapNone/>
              <wp:docPr id="7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1700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17005" h="6350">
                            <a:moveTo>
                              <a:pt x="6516624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6516624" y="6095"/>
                            </a:lnTo>
                            <a:lnTo>
                              <a:pt x="651662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017AC5D" id="Graphic 7" o:spid="_x0000_s1026" style="position:absolute;margin-left:43.9pt;margin-top:779.65pt;width:513.15pt;height:.5pt;z-index:-16496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17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" path="m6516624,l,,,6095r6516624,l651662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20864" behindDoc="1" locked="0" layoutInCell="1" allowOverlap="1" wp14:anchorId="0D54B464" wp14:editId="204EF531">
              <wp:simplePos x="0" y="0"/>
              <wp:positionH relativeFrom="page">
                <wp:posOffset>563275</wp:posOffset>
              </wp:positionH>
              <wp:positionV relativeFrom="page">
                <wp:posOffset>10084942</wp:posOffset>
              </wp:positionV>
              <wp:extent cx="3689350" cy="259079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89350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95863C" w14:textId="2D65AC86" w:rsidR="00852C5E" w:rsidRDefault="00852C5E" w:rsidP="00852C5E">
                          <w:pPr>
                            <w:spacing w:before="5" w:line="283" w:lineRule="auto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58C"/>
                              <w:sz w:val="15"/>
                            </w:rPr>
                            <w:t>IALA</w:t>
                          </w:r>
                          <w:r>
                            <w:rPr>
                              <w:b/>
                              <w:color w:val="00558C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58C"/>
                              <w:sz w:val="15"/>
                            </w:rPr>
                            <w:t>Model</w:t>
                          </w:r>
                          <w:r>
                            <w:rPr>
                              <w:b/>
                              <w:color w:val="00558C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58C"/>
                              <w:sz w:val="15"/>
                            </w:rPr>
                            <w:t>Course</w:t>
                          </w:r>
                          <w:r>
                            <w:rPr>
                              <w:b/>
                              <w:color w:val="00558C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58C"/>
                              <w:sz w:val="15"/>
                            </w:rPr>
                            <w:t>L1.4</w:t>
                          </w:r>
                          <w:r>
                            <w:rPr>
                              <w:b/>
                              <w:color w:val="00558C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58C"/>
                              <w:sz w:val="15"/>
                            </w:rPr>
                            <w:t>–Level</w:t>
                          </w:r>
                          <w:r>
                            <w:rPr>
                              <w:b/>
                              <w:color w:val="00558C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58C"/>
                              <w:sz w:val="15"/>
                            </w:rPr>
                            <w:t>1</w:t>
                          </w:r>
                          <w:r>
                            <w:rPr>
                              <w:b/>
                              <w:color w:val="00558C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58C"/>
                              <w:sz w:val="15"/>
                            </w:rPr>
                            <w:t>-</w:t>
                          </w:r>
                          <w:r>
                            <w:rPr>
                              <w:b/>
                              <w:color w:val="00558C"/>
                              <w:spacing w:val="2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58C"/>
                              <w:sz w:val="15"/>
                            </w:rPr>
                            <w:t>Global</w:t>
                          </w:r>
                          <w:r>
                            <w:rPr>
                              <w:b/>
                              <w:color w:val="00558C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58C"/>
                              <w:sz w:val="15"/>
                            </w:rPr>
                            <w:t>Navigation</w:t>
                          </w:r>
                          <w:r>
                            <w:rPr>
                              <w:b/>
                              <w:color w:val="00558C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58C"/>
                              <w:sz w:val="15"/>
                            </w:rPr>
                            <w:t>Satellite</w:t>
                          </w:r>
                          <w:r>
                            <w:rPr>
                              <w:b/>
                              <w:color w:val="00558C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58C"/>
                              <w:sz w:val="15"/>
                            </w:rPr>
                            <w:t>Systems</w:t>
                          </w:r>
                          <w:r>
                            <w:rPr>
                              <w:b/>
                              <w:color w:val="00558C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58C"/>
                              <w:sz w:val="15"/>
                            </w:rPr>
                            <w:t>and</w:t>
                          </w:r>
                          <w:r>
                            <w:rPr>
                              <w:b/>
                              <w:color w:val="00558C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58C"/>
                              <w:sz w:val="15"/>
                            </w:rPr>
                            <w:t>e-Navigation</w:t>
                          </w:r>
                          <w:r>
                            <w:rPr>
                              <w:b/>
                              <w:color w:val="00558C"/>
                              <w:spacing w:val="40"/>
                              <w:sz w:val="15"/>
                            </w:rPr>
                            <w:t xml:space="preserve"> </w:t>
                          </w:r>
                          <w:ins w:id="0" w:author="Jaime Alvarez" w:date="2025-09-18T11:57:00Z" w16du:dateUtc="2025-09-18T09:57:00Z">
                            <w:r w:rsidR="00D07E4D">
                              <w:rPr>
                                <w:b/>
                                <w:color w:val="00558C"/>
                                <w:sz w:val="15"/>
                              </w:rPr>
                              <w:t>Edition x.x</w:t>
                            </w:r>
                            <w:r w:rsidR="00D07E4D">
                              <w:rPr>
                                <w:b/>
                                <w:color w:val="00558C"/>
                                <w:spacing w:val="40"/>
                                <w:sz w:val="15"/>
                              </w:rPr>
                              <w:t xml:space="preserve"> </w:t>
                            </w:r>
                            <w:r w:rsidR="00D07E4D">
                              <w:rPr>
                                <w:b/>
                                <w:color w:val="00558C"/>
                                <w:sz w:val="15"/>
                              </w:rPr>
                              <w:t>xxxxxxxx xxxx</w:t>
                            </w:r>
                          </w:ins>
                          <w:del w:id="1" w:author="Jaime Alvarez" w:date="2025-09-18T11:57:00Z" w16du:dateUtc="2025-09-18T09:57:00Z"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Edition 2.0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40"/>
                                <w:sz w:val="15"/>
                              </w:rPr>
                              <w:delText xml:space="preserve"> </w:delText>
                            </w:r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December 2015</w:delText>
                            </w:r>
                          </w:del>
                        </w:p>
                        <w:p w14:paraId="0D54B489" w14:textId="0A90A1A2" w:rsidR="00071FE9" w:rsidRDefault="00071FE9">
                          <w:pPr>
                            <w:spacing w:before="33"/>
                            <w:ind w:left="20"/>
                            <w:rPr>
                              <w:b/>
                              <w:sz w:val="15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4B464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9" type="#_x0000_t202" style="position:absolute;margin-left:44.35pt;margin-top:794.1pt;width:290.5pt;height:20.4pt;z-index:-16495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" filled="f" stroked="f">
              <v:textbox inset="0,0,0,0">
                <w:txbxContent>
                  <w:p w14:paraId="6995863C" w14:textId="2D65AC86" w:rsidR="00852C5E" w:rsidRDefault="00852C5E" w:rsidP="00852C5E">
                    <w:pPr>
                      <w:spacing w:before="5" w:line="283" w:lineRule="auto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58C"/>
                        <w:sz w:val="15"/>
                      </w:rPr>
                      <w:t>IALA</w:t>
                    </w:r>
                    <w:r>
                      <w:rPr>
                        <w:b/>
                        <w:color w:val="00558C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58C"/>
                        <w:sz w:val="15"/>
                      </w:rPr>
                      <w:t>Model</w:t>
                    </w:r>
                    <w:r>
                      <w:rPr>
                        <w:b/>
                        <w:color w:val="00558C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58C"/>
                        <w:sz w:val="15"/>
                      </w:rPr>
                      <w:t>Course</w:t>
                    </w:r>
                    <w:r>
                      <w:rPr>
                        <w:b/>
                        <w:color w:val="00558C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58C"/>
                        <w:sz w:val="15"/>
                      </w:rPr>
                      <w:t>L1.4</w:t>
                    </w:r>
                    <w:r>
                      <w:rPr>
                        <w:b/>
                        <w:color w:val="00558C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58C"/>
                        <w:sz w:val="15"/>
                      </w:rPr>
                      <w:t>–Level</w:t>
                    </w:r>
                    <w:r>
                      <w:rPr>
                        <w:b/>
                        <w:color w:val="00558C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58C"/>
                        <w:sz w:val="15"/>
                      </w:rPr>
                      <w:t>1</w:t>
                    </w:r>
                    <w:r>
                      <w:rPr>
                        <w:b/>
                        <w:color w:val="00558C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58C"/>
                        <w:sz w:val="15"/>
                      </w:rPr>
                      <w:t>-</w:t>
                    </w:r>
                    <w:r>
                      <w:rPr>
                        <w:b/>
                        <w:color w:val="00558C"/>
                        <w:spacing w:val="28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58C"/>
                        <w:sz w:val="15"/>
                      </w:rPr>
                      <w:t>Global</w:t>
                    </w:r>
                    <w:r>
                      <w:rPr>
                        <w:b/>
                        <w:color w:val="00558C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58C"/>
                        <w:sz w:val="15"/>
                      </w:rPr>
                      <w:t>Navigation</w:t>
                    </w:r>
                    <w:r>
                      <w:rPr>
                        <w:b/>
                        <w:color w:val="00558C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58C"/>
                        <w:sz w:val="15"/>
                      </w:rPr>
                      <w:t>Satellite</w:t>
                    </w:r>
                    <w:r>
                      <w:rPr>
                        <w:b/>
                        <w:color w:val="00558C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58C"/>
                        <w:sz w:val="15"/>
                      </w:rPr>
                      <w:t>Systems</w:t>
                    </w:r>
                    <w:r>
                      <w:rPr>
                        <w:b/>
                        <w:color w:val="00558C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58C"/>
                        <w:sz w:val="15"/>
                      </w:rPr>
                      <w:t>and</w:t>
                    </w:r>
                    <w:r>
                      <w:rPr>
                        <w:b/>
                        <w:color w:val="00558C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58C"/>
                        <w:sz w:val="15"/>
                      </w:rPr>
                      <w:t>e-Navigation</w:t>
                    </w:r>
                    <w:r>
                      <w:rPr>
                        <w:b/>
                        <w:color w:val="00558C"/>
                        <w:spacing w:val="40"/>
                        <w:sz w:val="15"/>
                      </w:rPr>
                      <w:t xml:space="preserve"> </w:t>
                    </w:r>
                    <w:ins w:id="2" w:author="Jaime Alvarez" w:date="2025-09-18T11:57:00Z" w16du:dateUtc="2025-09-18T09:57:00Z">
                      <w:r w:rsidR="00D07E4D">
                        <w:rPr>
                          <w:b/>
                          <w:color w:val="00558C"/>
                          <w:sz w:val="15"/>
                        </w:rPr>
                        <w:t>Edition x.x</w:t>
                      </w:r>
                      <w:r w:rsidR="00D07E4D">
                        <w:rPr>
                          <w:b/>
                          <w:color w:val="00558C"/>
                          <w:spacing w:val="40"/>
                          <w:sz w:val="15"/>
                        </w:rPr>
                        <w:t xml:space="preserve"> </w:t>
                      </w:r>
                      <w:r w:rsidR="00D07E4D">
                        <w:rPr>
                          <w:b/>
                          <w:color w:val="00558C"/>
                          <w:sz w:val="15"/>
                        </w:rPr>
                        <w:t>xxxxxxxx xxxx</w:t>
                      </w:r>
                    </w:ins>
                    <w:del w:id="3" w:author="Jaime Alvarez" w:date="2025-09-18T11:57:00Z" w16du:dateUtc="2025-09-18T09:57:00Z"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Edition 2.0</w:delText>
                      </w:r>
                      <w:r w:rsidDel="00D07E4D">
                        <w:rPr>
                          <w:b/>
                          <w:color w:val="00558C"/>
                          <w:spacing w:val="40"/>
                          <w:sz w:val="15"/>
                        </w:rPr>
                        <w:delText xml:space="preserve"> </w:delText>
                      </w:r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December 2015</w:delText>
                      </w:r>
                    </w:del>
                  </w:p>
                  <w:p w14:paraId="0D54B489" w14:textId="0A90A1A2" w:rsidR="00071FE9" w:rsidRDefault="00071FE9">
                    <w:pPr>
                      <w:spacing w:before="33"/>
                      <w:ind w:left="20"/>
                      <w:rPr>
                        <w:b/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21376" behindDoc="1" locked="0" layoutInCell="1" allowOverlap="1" wp14:anchorId="0D54B466" wp14:editId="0D54B467">
              <wp:simplePos x="0" y="0"/>
              <wp:positionH relativeFrom="page">
                <wp:posOffset>6897116</wp:posOffset>
              </wp:positionH>
              <wp:positionV relativeFrom="page">
                <wp:posOffset>10232770</wp:posOffset>
              </wp:positionV>
              <wp:extent cx="184150" cy="12192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150" cy="1219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54B48A" w14:textId="77777777" w:rsidR="00071FE9" w:rsidRDefault="00F96E5D">
                          <w:pPr>
                            <w:spacing w:line="174" w:lineRule="exact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color w:val="00558C"/>
                              <w:sz w:val="15"/>
                            </w:rPr>
                            <w:t xml:space="preserve">P </w:t>
                          </w:r>
                          <w:r>
                            <w:rPr>
                              <w:color w:val="00558C"/>
                              <w:spacing w:val="-10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color w:val="00558C"/>
                              <w:spacing w:val="-10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color w:val="00558C"/>
                              <w:spacing w:val="-10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color w:val="00558C"/>
                              <w:spacing w:val="-10"/>
                              <w:sz w:val="15"/>
                            </w:rPr>
                            <w:t>2</w:t>
                          </w:r>
                          <w:r>
                            <w:rPr>
                              <w:color w:val="00558C"/>
                              <w:spacing w:val="-10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54B466" id="Textbox 9" o:spid="_x0000_s1030" type="#_x0000_t202" style="position:absolute;margin-left:543.1pt;margin-top:805.75pt;width:14.5pt;height:9.6pt;z-index:-16495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" filled="f" stroked="f">
              <v:textbox inset="0,0,0,0">
                <w:txbxContent>
                  <w:p w14:paraId="0D54B48A" w14:textId="77777777" w:rsidR="00071FE9" w:rsidRDefault="00F96E5D">
                    <w:pPr>
                      <w:spacing w:line="174" w:lineRule="exact"/>
                      <w:ind w:left="20"/>
                      <w:rPr>
                        <w:sz w:val="15"/>
                      </w:rPr>
                    </w:pPr>
                    <w:r>
                      <w:rPr>
                        <w:color w:val="00558C"/>
                        <w:sz w:val="15"/>
                      </w:rPr>
                      <w:t xml:space="preserve">P </w:t>
                    </w:r>
                    <w:r>
                      <w:rPr>
                        <w:color w:val="00558C"/>
                        <w:spacing w:val="-10"/>
                        <w:sz w:val="15"/>
                      </w:rPr>
                      <w:fldChar w:fldCharType="begin"/>
                    </w:r>
                    <w:r>
                      <w:rPr>
                        <w:color w:val="00558C"/>
                        <w:spacing w:val="-10"/>
                        <w:sz w:val="15"/>
                      </w:rPr>
                      <w:instrText xml:space="preserve"> PAGE </w:instrText>
                    </w:r>
                    <w:r>
                      <w:rPr>
                        <w:color w:val="00558C"/>
                        <w:spacing w:val="-10"/>
                        <w:sz w:val="15"/>
                      </w:rPr>
                      <w:fldChar w:fldCharType="separate"/>
                    </w:r>
                    <w:r>
                      <w:rPr>
                        <w:color w:val="00558C"/>
                        <w:spacing w:val="-10"/>
                        <w:sz w:val="15"/>
                      </w:rPr>
                      <w:t>2</w:t>
                    </w:r>
                    <w:r>
                      <w:rPr>
                        <w:color w:val="00558C"/>
                        <w:spacing w:val="-10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4B461" w14:textId="77777777" w:rsidR="00071FE9" w:rsidRDefault="00F96E5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21888" behindDoc="1" locked="0" layoutInCell="1" allowOverlap="1" wp14:anchorId="0D54B468" wp14:editId="0D54B469">
              <wp:simplePos x="0" y="0"/>
              <wp:positionH relativeFrom="page">
                <wp:posOffset>557783</wp:posOffset>
              </wp:positionH>
              <wp:positionV relativeFrom="page">
                <wp:posOffset>9721595</wp:posOffset>
              </wp:positionV>
              <wp:extent cx="6517005" cy="6350"/>
              <wp:effectExtent l="0" t="0" r="0" b="0"/>
              <wp:wrapNone/>
              <wp:docPr id="16" name="Graphic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1700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17005" h="6350">
                            <a:moveTo>
                              <a:pt x="6516624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6516624" y="6096"/>
                            </a:lnTo>
                            <a:lnTo>
                              <a:pt x="651662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D7A4CF" id="Graphic 16" o:spid="_x0000_s1026" style="position:absolute;margin-left:43.9pt;margin-top:765.5pt;width:513.15pt;height:.5pt;z-index:-16494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17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" path="m6516624,l,,,6096r6516624,l651662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22400" behindDoc="1" locked="0" layoutInCell="1" allowOverlap="1" wp14:anchorId="0D54B46A" wp14:editId="0D54B46B">
              <wp:simplePos x="0" y="0"/>
              <wp:positionH relativeFrom="page">
                <wp:posOffset>563275</wp:posOffset>
              </wp:positionH>
              <wp:positionV relativeFrom="page">
                <wp:posOffset>9905110</wp:posOffset>
              </wp:positionV>
              <wp:extent cx="3705860" cy="259079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860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24281A" w14:textId="490A714B" w:rsidR="00D07E4D" w:rsidRDefault="00D07E4D" w:rsidP="00D07E4D">
                          <w:pPr>
                            <w:spacing w:before="5" w:line="283" w:lineRule="auto"/>
                            <w:ind w:left="20"/>
                            <w:rPr>
                              <w:ins w:id="22" w:author="Jaime Alvarez" w:date="2025-09-18T11:57:00Z" w16du:dateUtc="2025-09-18T09:57:00Z"/>
                              <w:b/>
                              <w:sz w:val="15"/>
                            </w:rPr>
                          </w:pPr>
                          <w:ins w:id="23" w:author="Jaime Alvarez" w:date="2025-09-18T11:57:00Z" w16du:dateUtc="2025-09-18T09:57:00Z">
                            <w:r>
                              <w:rPr>
                                <w:b/>
                                <w:color w:val="00558C"/>
                                <w:sz w:val="15"/>
                              </w:rPr>
                              <w:t>IALA</w:t>
                            </w:r>
                            <w:r>
                              <w:rPr>
                                <w:b/>
                                <w:color w:val="00558C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558C"/>
                                <w:sz w:val="15"/>
                              </w:rPr>
                              <w:t>Model</w:t>
                            </w:r>
                            <w:r>
                              <w:rPr>
                                <w:b/>
                                <w:color w:val="00558C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558C"/>
                                <w:sz w:val="15"/>
                              </w:rPr>
                              <w:t>Course</w:t>
                            </w:r>
                            <w:r>
                              <w:rPr>
                                <w:b/>
                                <w:color w:val="00558C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558C"/>
                                <w:sz w:val="15"/>
                              </w:rPr>
                              <w:t>L1.4</w:t>
                            </w:r>
                            <w:r>
                              <w:rPr>
                                <w:b/>
                                <w:color w:val="00558C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558C"/>
                                <w:sz w:val="15"/>
                              </w:rPr>
                              <w:t>–Level</w:t>
                            </w:r>
                            <w:r>
                              <w:rPr>
                                <w:b/>
                                <w:color w:val="00558C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558C"/>
                                <w:sz w:val="15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558C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558C"/>
                                <w:sz w:val="15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00558C"/>
                                <w:spacing w:val="2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558C"/>
                                <w:sz w:val="15"/>
                              </w:rPr>
                              <w:t>Global</w:t>
                            </w:r>
                            <w:r>
                              <w:rPr>
                                <w:b/>
                                <w:color w:val="00558C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558C"/>
                                <w:sz w:val="15"/>
                              </w:rPr>
                              <w:t>Navigation</w:t>
                            </w:r>
                            <w:r>
                              <w:rPr>
                                <w:b/>
                                <w:color w:val="00558C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558C"/>
                                <w:sz w:val="15"/>
                              </w:rPr>
                              <w:t>Satellite</w:t>
                            </w:r>
                            <w:r>
                              <w:rPr>
                                <w:b/>
                                <w:color w:val="00558C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558C"/>
                                <w:sz w:val="15"/>
                              </w:rPr>
                              <w:t>Systems</w:t>
                            </w:r>
                            <w:r>
                              <w:rPr>
                                <w:b/>
                                <w:color w:val="00558C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558C"/>
                                <w:sz w:val="15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00558C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558C"/>
                                <w:sz w:val="15"/>
                              </w:rPr>
                              <w:t>e-Navigation</w:t>
                            </w:r>
                            <w:r>
                              <w:rPr>
                                <w:b/>
                                <w:color w:val="00558C"/>
                                <w:spacing w:val="4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558C"/>
                                <w:sz w:val="15"/>
                              </w:rPr>
                              <w:t>Edition x.x</w:t>
                            </w:r>
                            <w:r>
                              <w:rPr>
                                <w:b/>
                                <w:color w:val="00558C"/>
                                <w:spacing w:val="4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558C"/>
                                <w:sz w:val="15"/>
                              </w:rPr>
                              <w:t>xxxxxxxx xxxx</w:t>
                            </w:r>
                          </w:ins>
                        </w:p>
                        <w:p w14:paraId="0D54B48B" w14:textId="154B4413" w:rsidR="00071FE9" w:rsidDel="00D07E4D" w:rsidRDefault="00F96E5D">
                          <w:pPr>
                            <w:spacing w:line="174" w:lineRule="exact"/>
                            <w:ind w:left="20"/>
                            <w:rPr>
                              <w:del w:id="24" w:author="Jaime Alvarez" w:date="2025-09-18T11:57:00Z" w16du:dateUtc="2025-09-18T09:57:00Z"/>
                              <w:b/>
                              <w:sz w:val="15"/>
                            </w:rPr>
                          </w:pPr>
                          <w:del w:id="25" w:author="Jaime Alvarez" w:date="2025-09-18T11:57:00Z" w16du:dateUtc="2025-09-18T09:57:00Z"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IALA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-8"/>
                                <w:sz w:val="15"/>
                              </w:rPr>
                              <w:delText xml:space="preserve"> </w:delText>
                            </w:r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Model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-6"/>
                                <w:sz w:val="15"/>
                              </w:rPr>
                              <w:delText xml:space="preserve"> </w:delText>
                            </w:r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Course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-5"/>
                                <w:sz w:val="15"/>
                              </w:rPr>
                              <w:delText xml:space="preserve"> </w:delText>
                            </w:r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V-103-5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-5"/>
                                <w:sz w:val="15"/>
                              </w:rPr>
                              <w:delText xml:space="preserve"> </w:delText>
                            </w:r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–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-7"/>
                                <w:sz w:val="15"/>
                              </w:rPr>
                              <w:delText xml:space="preserve"> </w:delText>
                            </w:r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The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-4"/>
                                <w:sz w:val="15"/>
                              </w:rPr>
                              <w:delText xml:space="preserve"> </w:delText>
                            </w:r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Revalidation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-8"/>
                                <w:sz w:val="15"/>
                              </w:rPr>
                              <w:delText xml:space="preserve"> </w:delText>
                            </w:r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Process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-5"/>
                                <w:sz w:val="15"/>
                              </w:rPr>
                              <w:delText xml:space="preserve"> </w:delText>
                            </w:r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for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-7"/>
                                <w:sz w:val="15"/>
                              </w:rPr>
                              <w:delText xml:space="preserve"> </w:delText>
                            </w:r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VTS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-4"/>
                                <w:sz w:val="15"/>
                              </w:rPr>
                              <w:delText xml:space="preserve"> </w:delText>
                            </w:r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Qualification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-5"/>
                                <w:sz w:val="15"/>
                              </w:rPr>
                              <w:delText xml:space="preserve"> </w:delText>
                            </w:r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and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-4"/>
                                <w:sz w:val="15"/>
                              </w:rPr>
                              <w:delText xml:space="preserve"> 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-2"/>
                                <w:sz w:val="15"/>
                              </w:rPr>
                              <w:delText>Certification</w:delText>
                            </w:r>
                          </w:del>
                        </w:p>
                        <w:p w14:paraId="0D54B48C" w14:textId="1C2081E6" w:rsidR="00071FE9" w:rsidRDefault="00F96E5D">
                          <w:pPr>
                            <w:spacing w:before="33"/>
                            <w:ind w:left="20"/>
                            <w:rPr>
                              <w:b/>
                              <w:sz w:val="15"/>
                            </w:rPr>
                          </w:pPr>
                          <w:del w:id="26" w:author="Jaime Alvarez" w:date="2025-09-18T11:57:00Z" w16du:dateUtc="2025-09-18T09:57:00Z"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Edition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-7"/>
                                <w:sz w:val="15"/>
                              </w:rPr>
                              <w:delText xml:space="preserve"> </w:delText>
                            </w:r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1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29"/>
                                <w:sz w:val="15"/>
                              </w:rPr>
                              <w:delText xml:space="preserve"> </w:delText>
                            </w:r>
                            <w:r w:rsidDel="00D07E4D">
                              <w:rPr>
                                <w:b/>
                                <w:color w:val="00558C"/>
                                <w:sz w:val="15"/>
                              </w:rPr>
                              <w:delText>June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-1"/>
                                <w:sz w:val="15"/>
                              </w:rPr>
                              <w:delText xml:space="preserve"> </w:delText>
                            </w:r>
                            <w:r w:rsidDel="00D07E4D">
                              <w:rPr>
                                <w:b/>
                                <w:color w:val="00558C"/>
                                <w:spacing w:val="-4"/>
                                <w:sz w:val="15"/>
                              </w:rPr>
                              <w:delText>2016</w:delText>
                            </w:r>
                          </w:del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4B46A" id="_x0000_t202" coordsize="21600,21600" o:spt="202" path="m,l,21600r21600,l21600,xe">
              <v:stroke joinstyle="miter"/>
              <v:path gradientshapeok="t" o:connecttype="rect"/>
            </v:shapetype>
            <v:shape id="Textbox 17" o:spid="_x0000_s1031" type="#_x0000_t202" style="position:absolute;margin-left:44.35pt;margin-top:779.95pt;width:291.8pt;height:20.4pt;z-index:-16494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" filled="f" stroked="f">
              <v:textbox inset="0,0,0,0">
                <w:txbxContent>
                  <w:p w14:paraId="2624281A" w14:textId="490A714B" w:rsidR="00D07E4D" w:rsidRDefault="00D07E4D" w:rsidP="00D07E4D">
                    <w:pPr>
                      <w:spacing w:before="5" w:line="283" w:lineRule="auto"/>
                      <w:ind w:left="20"/>
                      <w:rPr>
                        <w:ins w:id="27" w:author="Jaime Alvarez" w:date="2025-09-18T11:57:00Z" w16du:dateUtc="2025-09-18T09:57:00Z"/>
                        <w:b/>
                        <w:sz w:val="15"/>
                      </w:rPr>
                    </w:pPr>
                    <w:ins w:id="28" w:author="Jaime Alvarez" w:date="2025-09-18T11:57:00Z" w16du:dateUtc="2025-09-18T09:57:00Z">
                      <w:r>
                        <w:rPr>
                          <w:b/>
                          <w:color w:val="00558C"/>
                          <w:sz w:val="15"/>
                        </w:rPr>
                        <w:t>IALA</w:t>
                      </w:r>
                      <w:r>
                        <w:rPr>
                          <w:b/>
                          <w:color w:val="00558C"/>
                          <w:spacing w:val="-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00558C"/>
                          <w:sz w:val="15"/>
                        </w:rPr>
                        <w:t>Model</w:t>
                      </w:r>
                      <w:r>
                        <w:rPr>
                          <w:b/>
                          <w:color w:val="00558C"/>
                          <w:spacing w:val="-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00558C"/>
                          <w:sz w:val="15"/>
                        </w:rPr>
                        <w:t>Course</w:t>
                      </w:r>
                      <w:r>
                        <w:rPr>
                          <w:b/>
                          <w:color w:val="00558C"/>
                          <w:spacing w:val="-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00558C"/>
                          <w:sz w:val="15"/>
                        </w:rPr>
                        <w:t>L1.4</w:t>
                      </w:r>
                      <w:r>
                        <w:rPr>
                          <w:b/>
                          <w:color w:val="00558C"/>
                          <w:spacing w:val="-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00558C"/>
                          <w:sz w:val="15"/>
                        </w:rPr>
                        <w:t>–Level</w:t>
                      </w:r>
                      <w:r>
                        <w:rPr>
                          <w:b/>
                          <w:color w:val="00558C"/>
                          <w:spacing w:val="-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00558C"/>
                          <w:sz w:val="15"/>
                        </w:rPr>
                        <w:t>1</w:t>
                      </w:r>
                      <w:r>
                        <w:rPr>
                          <w:b/>
                          <w:color w:val="00558C"/>
                          <w:spacing w:val="-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00558C"/>
                          <w:sz w:val="15"/>
                        </w:rPr>
                        <w:t>-</w:t>
                      </w:r>
                      <w:r>
                        <w:rPr>
                          <w:b/>
                          <w:color w:val="00558C"/>
                          <w:spacing w:val="28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00558C"/>
                          <w:sz w:val="15"/>
                        </w:rPr>
                        <w:t>Global</w:t>
                      </w:r>
                      <w:r>
                        <w:rPr>
                          <w:b/>
                          <w:color w:val="00558C"/>
                          <w:spacing w:val="-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00558C"/>
                          <w:sz w:val="15"/>
                        </w:rPr>
                        <w:t>Navigation</w:t>
                      </w:r>
                      <w:r>
                        <w:rPr>
                          <w:b/>
                          <w:color w:val="00558C"/>
                          <w:spacing w:val="-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00558C"/>
                          <w:sz w:val="15"/>
                        </w:rPr>
                        <w:t>Satellite</w:t>
                      </w:r>
                      <w:r>
                        <w:rPr>
                          <w:b/>
                          <w:color w:val="00558C"/>
                          <w:spacing w:val="-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00558C"/>
                          <w:sz w:val="15"/>
                        </w:rPr>
                        <w:t>Systems</w:t>
                      </w:r>
                      <w:r>
                        <w:rPr>
                          <w:b/>
                          <w:color w:val="00558C"/>
                          <w:spacing w:val="-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00558C"/>
                          <w:sz w:val="15"/>
                        </w:rPr>
                        <w:t>and</w:t>
                      </w:r>
                      <w:r>
                        <w:rPr>
                          <w:b/>
                          <w:color w:val="00558C"/>
                          <w:spacing w:val="-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00558C"/>
                          <w:sz w:val="15"/>
                        </w:rPr>
                        <w:t>e-Navigation</w:t>
                      </w:r>
                      <w:r>
                        <w:rPr>
                          <w:b/>
                          <w:color w:val="00558C"/>
                          <w:spacing w:val="40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00558C"/>
                          <w:sz w:val="15"/>
                        </w:rPr>
                        <w:t>Edition x.x</w:t>
                      </w:r>
                      <w:r>
                        <w:rPr>
                          <w:b/>
                          <w:color w:val="00558C"/>
                          <w:spacing w:val="40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00558C"/>
                          <w:sz w:val="15"/>
                        </w:rPr>
                        <w:t>xxxxxxxx xxxx</w:t>
                      </w:r>
                    </w:ins>
                  </w:p>
                  <w:p w14:paraId="0D54B48B" w14:textId="154B4413" w:rsidR="00071FE9" w:rsidDel="00D07E4D" w:rsidRDefault="00F96E5D">
                    <w:pPr>
                      <w:spacing w:line="174" w:lineRule="exact"/>
                      <w:ind w:left="20"/>
                      <w:rPr>
                        <w:del w:id="29" w:author="Jaime Alvarez" w:date="2025-09-18T11:57:00Z" w16du:dateUtc="2025-09-18T09:57:00Z"/>
                        <w:b/>
                        <w:sz w:val="15"/>
                      </w:rPr>
                    </w:pPr>
                    <w:del w:id="30" w:author="Jaime Alvarez" w:date="2025-09-18T11:57:00Z" w16du:dateUtc="2025-09-18T09:57:00Z"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IALA</w:delText>
                      </w:r>
                      <w:r w:rsidDel="00D07E4D">
                        <w:rPr>
                          <w:b/>
                          <w:color w:val="00558C"/>
                          <w:spacing w:val="-8"/>
                          <w:sz w:val="15"/>
                        </w:rPr>
                        <w:delText xml:space="preserve"> </w:delText>
                      </w:r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Model</w:delText>
                      </w:r>
                      <w:r w:rsidDel="00D07E4D">
                        <w:rPr>
                          <w:b/>
                          <w:color w:val="00558C"/>
                          <w:spacing w:val="-6"/>
                          <w:sz w:val="15"/>
                        </w:rPr>
                        <w:delText xml:space="preserve"> </w:delText>
                      </w:r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Course</w:delText>
                      </w:r>
                      <w:r w:rsidDel="00D07E4D">
                        <w:rPr>
                          <w:b/>
                          <w:color w:val="00558C"/>
                          <w:spacing w:val="-5"/>
                          <w:sz w:val="15"/>
                        </w:rPr>
                        <w:delText xml:space="preserve"> </w:delText>
                      </w:r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V-103-5</w:delText>
                      </w:r>
                      <w:r w:rsidDel="00D07E4D">
                        <w:rPr>
                          <w:b/>
                          <w:color w:val="00558C"/>
                          <w:spacing w:val="-5"/>
                          <w:sz w:val="15"/>
                        </w:rPr>
                        <w:delText xml:space="preserve"> </w:delText>
                      </w:r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–</w:delText>
                      </w:r>
                      <w:r w:rsidDel="00D07E4D">
                        <w:rPr>
                          <w:b/>
                          <w:color w:val="00558C"/>
                          <w:spacing w:val="-7"/>
                          <w:sz w:val="15"/>
                        </w:rPr>
                        <w:delText xml:space="preserve"> </w:delText>
                      </w:r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The</w:delText>
                      </w:r>
                      <w:r w:rsidDel="00D07E4D">
                        <w:rPr>
                          <w:b/>
                          <w:color w:val="00558C"/>
                          <w:spacing w:val="-4"/>
                          <w:sz w:val="15"/>
                        </w:rPr>
                        <w:delText xml:space="preserve"> </w:delText>
                      </w:r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Revalidation</w:delText>
                      </w:r>
                      <w:r w:rsidDel="00D07E4D">
                        <w:rPr>
                          <w:b/>
                          <w:color w:val="00558C"/>
                          <w:spacing w:val="-8"/>
                          <w:sz w:val="15"/>
                        </w:rPr>
                        <w:delText xml:space="preserve"> </w:delText>
                      </w:r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Process</w:delText>
                      </w:r>
                      <w:r w:rsidDel="00D07E4D">
                        <w:rPr>
                          <w:b/>
                          <w:color w:val="00558C"/>
                          <w:spacing w:val="-5"/>
                          <w:sz w:val="15"/>
                        </w:rPr>
                        <w:delText xml:space="preserve"> </w:delText>
                      </w:r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for</w:delText>
                      </w:r>
                      <w:r w:rsidDel="00D07E4D">
                        <w:rPr>
                          <w:b/>
                          <w:color w:val="00558C"/>
                          <w:spacing w:val="-7"/>
                          <w:sz w:val="15"/>
                        </w:rPr>
                        <w:delText xml:space="preserve"> </w:delText>
                      </w:r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VTS</w:delText>
                      </w:r>
                      <w:r w:rsidDel="00D07E4D">
                        <w:rPr>
                          <w:b/>
                          <w:color w:val="00558C"/>
                          <w:spacing w:val="-4"/>
                          <w:sz w:val="15"/>
                        </w:rPr>
                        <w:delText xml:space="preserve"> </w:delText>
                      </w:r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Qualification</w:delText>
                      </w:r>
                      <w:r w:rsidDel="00D07E4D">
                        <w:rPr>
                          <w:b/>
                          <w:color w:val="00558C"/>
                          <w:spacing w:val="-5"/>
                          <w:sz w:val="15"/>
                        </w:rPr>
                        <w:delText xml:space="preserve"> </w:delText>
                      </w:r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and</w:delText>
                      </w:r>
                      <w:r w:rsidDel="00D07E4D">
                        <w:rPr>
                          <w:b/>
                          <w:color w:val="00558C"/>
                          <w:spacing w:val="-4"/>
                          <w:sz w:val="15"/>
                        </w:rPr>
                        <w:delText xml:space="preserve"> </w:delText>
                      </w:r>
                      <w:r w:rsidDel="00D07E4D">
                        <w:rPr>
                          <w:b/>
                          <w:color w:val="00558C"/>
                          <w:spacing w:val="-2"/>
                          <w:sz w:val="15"/>
                        </w:rPr>
                        <w:delText>Certification</w:delText>
                      </w:r>
                    </w:del>
                  </w:p>
                  <w:p w14:paraId="0D54B48C" w14:textId="1C2081E6" w:rsidR="00071FE9" w:rsidRDefault="00F96E5D">
                    <w:pPr>
                      <w:spacing w:before="33"/>
                      <w:ind w:left="20"/>
                      <w:rPr>
                        <w:b/>
                        <w:sz w:val="15"/>
                      </w:rPr>
                    </w:pPr>
                    <w:del w:id="31" w:author="Jaime Alvarez" w:date="2025-09-18T11:57:00Z" w16du:dateUtc="2025-09-18T09:57:00Z"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Edition</w:delText>
                      </w:r>
                      <w:r w:rsidDel="00D07E4D">
                        <w:rPr>
                          <w:b/>
                          <w:color w:val="00558C"/>
                          <w:spacing w:val="-7"/>
                          <w:sz w:val="15"/>
                        </w:rPr>
                        <w:delText xml:space="preserve"> </w:delText>
                      </w:r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1</w:delText>
                      </w:r>
                      <w:r w:rsidDel="00D07E4D">
                        <w:rPr>
                          <w:b/>
                          <w:color w:val="00558C"/>
                          <w:spacing w:val="29"/>
                          <w:sz w:val="15"/>
                        </w:rPr>
                        <w:delText xml:space="preserve"> </w:delText>
                      </w:r>
                      <w:r w:rsidDel="00D07E4D">
                        <w:rPr>
                          <w:b/>
                          <w:color w:val="00558C"/>
                          <w:sz w:val="15"/>
                        </w:rPr>
                        <w:delText>June</w:delText>
                      </w:r>
                      <w:r w:rsidDel="00D07E4D">
                        <w:rPr>
                          <w:b/>
                          <w:color w:val="00558C"/>
                          <w:spacing w:val="-1"/>
                          <w:sz w:val="15"/>
                        </w:rPr>
                        <w:delText xml:space="preserve"> </w:delText>
                      </w:r>
                      <w:r w:rsidDel="00D07E4D">
                        <w:rPr>
                          <w:b/>
                          <w:color w:val="00558C"/>
                          <w:spacing w:val="-4"/>
                          <w:sz w:val="15"/>
                        </w:rPr>
                        <w:delText>2016</w:delText>
                      </w:r>
                    </w:del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22912" behindDoc="1" locked="0" layoutInCell="1" allowOverlap="1" wp14:anchorId="0D54B46C" wp14:editId="0D54B46D">
              <wp:simplePos x="0" y="0"/>
              <wp:positionH relativeFrom="page">
                <wp:posOffset>6874144</wp:posOffset>
              </wp:positionH>
              <wp:positionV relativeFrom="page">
                <wp:posOffset>10042311</wp:posOffset>
              </wp:positionV>
              <wp:extent cx="234315" cy="12192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315" cy="1219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54B48D" w14:textId="77777777" w:rsidR="00071FE9" w:rsidRDefault="00F96E5D">
                          <w:pPr>
                            <w:spacing w:line="174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58C"/>
                              <w:sz w:val="15"/>
                            </w:rPr>
                            <w:t xml:space="preserve">P </w:t>
                          </w:r>
                          <w:r>
                            <w:rPr>
                              <w:b/>
                              <w:color w:val="00558C"/>
                              <w:spacing w:val="-5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558C"/>
                              <w:spacing w:val="-5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558C"/>
                              <w:spacing w:val="-5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558C"/>
                              <w:spacing w:val="-5"/>
                              <w:sz w:val="15"/>
                            </w:rPr>
                            <w:t>10</w:t>
                          </w:r>
                          <w:r>
                            <w:rPr>
                              <w:b/>
                              <w:color w:val="00558C"/>
                              <w:spacing w:val="-5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54B46C" id="Textbox 18" o:spid="_x0000_s1032" type="#_x0000_t202" style="position:absolute;margin-left:541.25pt;margin-top:790.75pt;width:18.45pt;height:9.6pt;z-index:-16493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" filled="f" stroked="f">
              <v:textbox inset="0,0,0,0">
                <w:txbxContent>
                  <w:p w14:paraId="0D54B48D" w14:textId="77777777" w:rsidR="00071FE9" w:rsidRDefault="00F96E5D">
                    <w:pPr>
                      <w:spacing w:line="174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58C"/>
                        <w:sz w:val="15"/>
                      </w:rPr>
                      <w:t xml:space="preserve">P </w:t>
                    </w:r>
                    <w:r>
                      <w:rPr>
                        <w:b/>
                        <w:color w:val="00558C"/>
                        <w:spacing w:val="-5"/>
                        <w:sz w:val="15"/>
                      </w:rPr>
                      <w:fldChar w:fldCharType="begin"/>
                    </w:r>
                    <w:r>
                      <w:rPr>
                        <w:b/>
                        <w:color w:val="00558C"/>
                        <w:spacing w:val="-5"/>
                        <w:sz w:val="15"/>
                      </w:rPr>
                      <w:instrText xml:space="preserve"> PAGE </w:instrText>
                    </w:r>
                    <w:r>
                      <w:rPr>
                        <w:b/>
                        <w:color w:val="00558C"/>
                        <w:spacing w:val="-5"/>
                        <w:sz w:val="15"/>
                      </w:rPr>
                      <w:fldChar w:fldCharType="separate"/>
                    </w:r>
                    <w:r>
                      <w:rPr>
                        <w:b/>
                        <w:color w:val="00558C"/>
                        <w:spacing w:val="-5"/>
                        <w:sz w:val="15"/>
                      </w:rPr>
                      <w:t>10</w:t>
                    </w:r>
                    <w:r>
                      <w:rPr>
                        <w:b/>
                        <w:color w:val="00558C"/>
                        <w:spacing w:val="-5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6D3CE" w14:textId="77777777" w:rsidR="00DB53E7" w:rsidRDefault="00DB53E7">
      <w:r>
        <w:separator/>
      </w:r>
    </w:p>
  </w:footnote>
  <w:footnote w:type="continuationSeparator" w:id="0">
    <w:p w14:paraId="150FCE58" w14:textId="77777777" w:rsidR="00DB53E7" w:rsidRDefault="00DB5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11837"/>
    <w:multiLevelType w:val="multilevel"/>
    <w:tmpl w:val="41723A98"/>
    <w:lvl w:ilvl="0">
      <w:start w:val="1"/>
      <w:numFmt w:val="decimal"/>
      <w:lvlText w:val="%1."/>
      <w:lvlJc w:val="left"/>
      <w:pPr>
        <w:ind w:left="1094" w:hanging="425"/>
      </w:pPr>
      <w:rPr>
        <w:rFonts w:ascii="Calibri" w:eastAsia="Calibri" w:hAnsi="Calibri" w:cs="Calibri" w:hint="default"/>
        <w:b/>
        <w:bCs/>
        <w:i w:val="0"/>
        <w:iCs w:val="0"/>
        <w:color w:val="00558C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377" w:hanging="709"/>
      </w:pPr>
      <w:rPr>
        <w:rFonts w:ascii="Calibri" w:eastAsia="Calibri" w:hAnsi="Calibri" w:cs="Calibri" w:hint="default"/>
        <w:b w:val="0"/>
        <w:bCs w:val="0"/>
        <w:i w:val="0"/>
        <w:iCs w:val="0"/>
        <w:color w:val="00558C"/>
        <w:spacing w:val="-1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496" w:hanging="70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2" w:hanging="70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28" w:hanging="70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45" w:hanging="70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61" w:hanging="70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7" w:hanging="70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93" w:hanging="709"/>
      </w:pPr>
      <w:rPr>
        <w:rFonts w:hint="default"/>
        <w:lang w:val="en-US" w:eastAsia="en-US" w:bidi="ar-SA"/>
      </w:rPr>
    </w:lvl>
  </w:abstractNum>
  <w:abstractNum w:abstractNumId="1" w15:restartNumberingAfterBreak="0">
    <w:nsid w:val="04722C6A"/>
    <w:multiLevelType w:val="hybridMultilevel"/>
    <w:tmpl w:val="FFF05D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D55ED"/>
    <w:multiLevelType w:val="hybridMultilevel"/>
    <w:tmpl w:val="5DC6E01A"/>
    <w:lvl w:ilvl="0" w:tplc="BF70B060">
      <w:numFmt w:val="bullet"/>
      <w:lvlText w:val=""/>
      <w:lvlJc w:val="left"/>
      <w:pPr>
        <w:ind w:left="138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BE5E955C">
      <w:numFmt w:val="bullet"/>
      <w:lvlText w:val="•"/>
      <w:lvlJc w:val="left"/>
      <w:pPr>
        <w:ind w:left="2384" w:hanging="361"/>
      </w:pPr>
      <w:rPr>
        <w:rFonts w:hint="default"/>
        <w:lang w:val="en-US" w:eastAsia="en-US" w:bidi="ar-SA"/>
      </w:rPr>
    </w:lvl>
    <w:lvl w:ilvl="2" w:tplc="959A9F28">
      <w:numFmt w:val="bullet"/>
      <w:lvlText w:val="•"/>
      <w:lvlJc w:val="left"/>
      <w:pPr>
        <w:ind w:left="3389" w:hanging="361"/>
      </w:pPr>
      <w:rPr>
        <w:rFonts w:hint="default"/>
        <w:lang w:val="en-US" w:eastAsia="en-US" w:bidi="ar-SA"/>
      </w:rPr>
    </w:lvl>
    <w:lvl w:ilvl="3" w:tplc="5B58AD26">
      <w:numFmt w:val="bullet"/>
      <w:lvlText w:val="•"/>
      <w:lvlJc w:val="left"/>
      <w:pPr>
        <w:ind w:left="4393" w:hanging="361"/>
      </w:pPr>
      <w:rPr>
        <w:rFonts w:hint="default"/>
        <w:lang w:val="en-US" w:eastAsia="en-US" w:bidi="ar-SA"/>
      </w:rPr>
    </w:lvl>
    <w:lvl w:ilvl="4" w:tplc="01F8E014">
      <w:numFmt w:val="bullet"/>
      <w:lvlText w:val="•"/>
      <w:lvlJc w:val="left"/>
      <w:pPr>
        <w:ind w:left="5398" w:hanging="361"/>
      </w:pPr>
      <w:rPr>
        <w:rFonts w:hint="default"/>
        <w:lang w:val="en-US" w:eastAsia="en-US" w:bidi="ar-SA"/>
      </w:rPr>
    </w:lvl>
    <w:lvl w:ilvl="5" w:tplc="245EB2DC">
      <w:numFmt w:val="bullet"/>
      <w:lvlText w:val="•"/>
      <w:lvlJc w:val="left"/>
      <w:pPr>
        <w:ind w:left="6403" w:hanging="361"/>
      </w:pPr>
      <w:rPr>
        <w:rFonts w:hint="default"/>
        <w:lang w:val="en-US" w:eastAsia="en-US" w:bidi="ar-SA"/>
      </w:rPr>
    </w:lvl>
    <w:lvl w:ilvl="6" w:tplc="290E7696">
      <w:numFmt w:val="bullet"/>
      <w:lvlText w:val="•"/>
      <w:lvlJc w:val="left"/>
      <w:pPr>
        <w:ind w:left="7407" w:hanging="361"/>
      </w:pPr>
      <w:rPr>
        <w:rFonts w:hint="default"/>
        <w:lang w:val="en-US" w:eastAsia="en-US" w:bidi="ar-SA"/>
      </w:rPr>
    </w:lvl>
    <w:lvl w:ilvl="7" w:tplc="B2B42B4C">
      <w:numFmt w:val="bullet"/>
      <w:lvlText w:val="•"/>
      <w:lvlJc w:val="left"/>
      <w:pPr>
        <w:ind w:left="8412" w:hanging="361"/>
      </w:pPr>
      <w:rPr>
        <w:rFonts w:hint="default"/>
        <w:lang w:val="en-US" w:eastAsia="en-US" w:bidi="ar-SA"/>
      </w:rPr>
    </w:lvl>
    <w:lvl w:ilvl="8" w:tplc="535AF5EA">
      <w:numFmt w:val="bullet"/>
      <w:lvlText w:val="•"/>
      <w:lvlJc w:val="left"/>
      <w:pPr>
        <w:ind w:left="9417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05385CEE"/>
    <w:multiLevelType w:val="hybridMultilevel"/>
    <w:tmpl w:val="CF9E85CE"/>
    <w:lvl w:ilvl="0" w:tplc="D14288FA">
      <w:start w:val="1"/>
      <w:numFmt w:val="decimal"/>
      <w:lvlText w:val="%1."/>
      <w:lvlJc w:val="left"/>
      <w:pPr>
        <w:ind w:left="1387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6DA472E">
      <w:numFmt w:val="bullet"/>
      <w:lvlText w:val="•"/>
      <w:lvlJc w:val="left"/>
      <w:pPr>
        <w:ind w:left="2384" w:hanging="361"/>
      </w:pPr>
      <w:rPr>
        <w:rFonts w:hint="default"/>
        <w:lang w:val="en-US" w:eastAsia="en-US" w:bidi="ar-SA"/>
      </w:rPr>
    </w:lvl>
    <w:lvl w:ilvl="2" w:tplc="458C8DBE">
      <w:numFmt w:val="bullet"/>
      <w:lvlText w:val="•"/>
      <w:lvlJc w:val="left"/>
      <w:pPr>
        <w:ind w:left="3389" w:hanging="361"/>
      </w:pPr>
      <w:rPr>
        <w:rFonts w:hint="default"/>
        <w:lang w:val="en-US" w:eastAsia="en-US" w:bidi="ar-SA"/>
      </w:rPr>
    </w:lvl>
    <w:lvl w:ilvl="3" w:tplc="56520906">
      <w:numFmt w:val="bullet"/>
      <w:lvlText w:val="•"/>
      <w:lvlJc w:val="left"/>
      <w:pPr>
        <w:ind w:left="4393" w:hanging="361"/>
      </w:pPr>
      <w:rPr>
        <w:rFonts w:hint="default"/>
        <w:lang w:val="en-US" w:eastAsia="en-US" w:bidi="ar-SA"/>
      </w:rPr>
    </w:lvl>
    <w:lvl w:ilvl="4" w:tplc="7EB8CC98">
      <w:numFmt w:val="bullet"/>
      <w:lvlText w:val="•"/>
      <w:lvlJc w:val="left"/>
      <w:pPr>
        <w:ind w:left="5398" w:hanging="361"/>
      </w:pPr>
      <w:rPr>
        <w:rFonts w:hint="default"/>
        <w:lang w:val="en-US" w:eastAsia="en-US" w:bidi="ar-SA"/>
      </w:rPr>
    </w:lvl>
    <w:lvl w:ilvl="5" w:tplc="69ECDCEE">
      <w:numFmt w:val="bullet"/>
      <w:lvlText w:val="•"/>
      <w:lvlJc w:val="left"/>
      <w:pPr>
        <w:ind w:left="6403" w:hanging="361"/>
      </w:pPr>
      <w:rPr>
        <w:rFonts w:hint="default"/>
        <w:lang w:val="en-US" w:eastAsia="en-US" w:bidi="ar-SA"/>
      </w:rPr>
    </w:lvl>
    <w:lvl w:ilvl="6" w:tplc="591E383A">
      <w:numFmt w:val="bullet"/>
      <w:lvlText w:val="•"/>
      <w:lvlJc w:val="left"/>
      <w:pPr>
        <w:ind w:left="7407" w:hanging="361"/>
      </w:pPr>
      <w:rPr>
        <w:rFonts w:hint="default"/>
        <w:lang w:val="en-US" w:eastAsia="en-US" w:bidi="ar-SA"/>
      </w:rPr>
    </w:lvl>
    <w:lvl w:ilvl="7" w:tplc="90F6B4AE">
      <w:numFmt w:val="bullet"/>
      <w:lvlText w:val="•"/>
      <w:lvlJc w:val="left"/>
      <w:pPr>
        <w:ind w:left="8412" w:hanging="361"/>
      </w:pPr>
      <w:rPr>
        <w:rFonts w:hint="default"/>
        <w:lang w:val="en-US" w:eastAsia="en-US" w:bidi="ar-SA"/>
      </w:rPr>
    </w:lvl>
    <w:lvl w:ilvl="8" w:tplc="F76A1E60">
      <w:numFmt w:val="bullet"/>
      <w:lvlText w:val="•"/>
      <w:lvlJc w:val="left"/>
      <w:pPr>
        <w:ind w:left="9417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08D925CD"/>
    <w:multiLevelType w:val="hybridMultilevel"/>
    <w:tmpl w:val="C61CC6BC"/>
    <w:lvl w:ilvl="0" w:tplc="BFE898FA">
      <w:numFmt w:val="bullet"/>
      <w:lvlText w:val=""/>
      <w:lvlJc w:val="left"/>
      <w:pPr>
        <w:ind w:left="138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61A5242">
      <w:numFmt w:val="bullet"/>
      <w:lvlText w:val="•"/>
      <w:lvlJc w:val="left"/>
      <w:pPr>
        <w:ind w:left="2384" w:hanging="361"/>
      </w:pPr>
      <w:rPr>
        <w:rFonts w:hint="default"/>
        <w:lang w:val="en-US" w:eastAsia="en-US" w:bidi="ar-SA"/>
      </w:rPr>
    </w:lvl>
    <w:lvl w:ilvl="2" w:tplc="06567E5C">
      <w:numFmt w:val="bullet"/>
      <w:lvlText w:val="•"/>
      <w:lvlJc w:val="left"/>
      <w:pPr>
        <w:ind w:left="3389" w:hanging="361"/>
      </w:pPr>
      <w:rPr>
        <w:rFonts w:hint="default"/>
        <w:lang w:val="en-US" w:eastAsia="en-US" w:bidi="ar-SA"/>
      </w:rPr>
    </w:lvl>
    <w:lvl w:ilvl="3" w:tplc="097AD69C">
      <w:numFmt w:val="bullet"/>
      <w:lvlText w:val="•"/>
      <w:lvlJc w:val="left"/>
      <w:pPr>
        <w:ind w:left="4393" w:hanging="361"/>
      </w:pPr>
      <w:rPr>
        <w:rFonts w:hint="default"/>
        <w:lang w:val="en-US" w:eastAsia="en-US" w:bidi="ar-SA"/>
      </w:rPr>
    </w:lvl>
    <w:lvl w:ilvl="4" w:tplc="B98E1682">
      <w:numFmt w:val="bullet"/>
      <w:lvlText w:val="•"/>
      <w:lvlJc w:val="left"/>
      <w:pPr>
        <w:ind w:left="5398" w:hanging="361"/>
      </w:pPr>
      <w:rPr>
        <w:rFonts w:hint="default"/>
        <w:lang w:val="en-US" w:eastAsia="en-US" w:bidi="ar-SA"/>
      </w:rPr>
    </w:lvl>
    <w:lvl w:ilvl="5" w:tplc="E17250E0">
      <w:numFmt w:val="bullet"/>
      <w:lvlText w:val="•"/>
      <w:lvlJc w:val="left"/>
      <w:pPr>
        <w:ind w:left="6403" w:hanging="361"/>
      </w:pPr>
      <w:rPr>
        <w:rFonts w:hint="default"/>
        <w:lang w:val="en-US" w:eastAsia="en-US" w:bidi="ar-SA"/>
      </w:rPr>
    </w:lvl>
    <w:lvl w:ilvl="6" w:tplc="18B2AC34">
      <w:numFmt w:val="bullet"/>
      <w:lvlText w:val="•"/>
      <w:lvlJc w:val="left"/>
      <w:pPr>
        <w:ind w:left="7407" w:hanging="361"/>
      </w:pPr>
      <w:rPr>
        <w:rFonts w:hint="default"/>
        <w:lang w:val="en-US" w:eastAsia="en-US" w:bidi="ar-SA"/>
      </w:rPr>
    </w:lvl>
    <w:lvl w:ilvl="7" w:tplc="E572D9D6">
      <w:numFmt w:val="bullet"/>
      <w:lvlText w:val="•"/>
      <w:lvlJc w:val="left"/>
      <w:pPr>
        <w:ind w:left="8412" w:hanging="361"/>
      </w:pPr>
      <w:rPr>
        <w:rFonts w:hint="default"/>
        <w:lang w:val="en-US" w:eastAsia="en-US" w:bidi="ar-SA"/>
      </w:rPr>
    </w:lvl>
    <w:lvl w:ilvl="8" w:tplc="8C8C69E6">
      <w:numFmt w:val="bullet"/>
      <w:lvlText w:val="•"/>
      <w:lvlJc w:val="left"/>
      <w:pPr>
        <w:ind w:left="9417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11F10821"/>
    <w:multiLevelType w:val="multilevel"/>
    <w:tmpl w:val="DE9492B2"/>
    <w:lvl w:ilvl="0">
      <w:start w:val="1"/>
      <w:numFmt w:val="decimal"/>
      <w:lvlText w:val="%1."/>
      <w:lvlJc w:val="left"/>
      <w:pPr>
        <w:ind w:left="1092" w:hanging="425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-1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375" w:hanging="708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"/>
      <w:lvlJc w:val="left"/>
      <w:pPr>
        <w:ind w:left="1518" w:hanging="428"/>
      </w:pPr>
      <w:rPr>
        <w:rFonts w:ascii="Symbol" w:eastAsia="Symbol" w:hAnsi="Symbol" w:cs="Symbol" w:hint="default"/>
        <w:b w:val="0"/>
        <w:bCs w:val="0"/>
        <w:i w:val="0"/>
        <w:iCs w:val="0"/>
        <w:color w:val="00AFAA"/>
        <w:spacing w:val="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758" w:hanging="42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96" w:hanging="42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4" w:hanging="42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73" w:hanging="42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11" w:hanging="42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9" w:hanging="428"/>
      </w:pPr>
      <w:rPr>
        <w:rFonts w:hint="default"/>
        <w:lang w:val="en-US" w:eastAsia="en-US" w:bidi="ar-SA"/>
      </w:rPr>
    </w:lvl>
  </w:abstractNum>
  <w:abstractNum w:abstractNumId="6" w15:restartNumberingAfterBreak="0">
    <w:nsid w:val="14D57503"/>
    <w:multiLevelType w:val="multilevel"/>
    <w:tmpl w:val="6EA2AAFA"/>
    <w:lvl w:ilvl="0">
      <w:start w:val="1"/>
      <w:numFmt w:val="decimal"/>
      <w:lvlText w:val="%1."/>
      <w:lvlJc w:val="left"/>
      <w:pPr>
        <w:ind w:left="1092" w:hanging="425"/>
      </w:pPr>
      <w:rPr>
        <w:rFonts w:ascii="Calibri" w:eastAsia="Calibri" w:hAnsi="Calibri" w:cs="Calibri" w:hint="default"/>
        <w:b/>
        <w:bCs/>
        <w:i w:val="0"/>
        <w:iCs w:val="0"/>
        <w:color w:val="00558C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375" w:hanging="709"/>
      </w:pPr>
      <w:rPr>
        <w:rFonts w:ascii="Calibri" w:eastAsia="Calibri" w:hAnsi="Calibri" w:cs="Calibri" w:hint="default"/>
        <w:b w:val="0"/>
        <w:bCs w:val="0"/>
        <w:i w:val="0"/>
        <w:iCs w:val="0"/>
        <w:color w:val="00558C"/>
        <w:spacing w:val="-1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496" w:hanging="70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2" w:hanging="70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28" w:hanging="70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45" w:hanging="70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61" w:hanging="70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7" w:hanging="70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93" w:hanging="709"/>
      </w:pPr>
      <w:rPr>
        <w:rFonts w:hint="default"/>
        <w:lang w:val="en-US" w:eastAsia="en-US" w:bidi="ar-SA"/>
      </w:rPr>
    </w:lvl>
  </w:abstractNum>
  <w:abstractNum w:abstractNumId="7" w15:restartNumberingAfterBreak="0">
    <w:nsid w:val="16101435"/>
    <w:multiLevelType w:val="hybridMultilevel"/>
    <w:tmpl w:val="E50EF214"/>
    <w:lvl w:ilvl="0" w:tplc="90F6D662">
      <w:start w:val="1"/>
      <w:numFmt w:val="decimal"/>
      <w:lvlText w:val="%1."/>
      <w:lvlJc w:val="left"/>
      <w:pPr>
        <w:ind w:left="1053" w:hanging="425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0"/>
        <w:w w:val="99"/>
        <w:sz w:val="28"/>
        <w:szCs w:val="28"/>
        <w:lang w:val="en-US" w:eastAsia="en-US" w:bidi="ar-SA"/>
      </w:rPr>
    </w:lvl>
    <w:lvl w:ilvl="1" w:tplc="1B166534">
      <w:start w:val="1"/>
      <w:numFmt w:val="decimal"/>
      <w:lvlText w:val="%2"/>
      <w:lvlJc w:val="left"/>
      <w:pPr>
        <w:ind w:left="1195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en-US" w:bidi="ar-SA"/>
      </w:rPr>
    </w:lvl>
    <w:lvl w:ilvl="2" w:tplc="F3500E56">
      <w:numFmt w:val="bullet"/>
      <w:lvlText w:val="•"/>
      <w:lvlJc w:val="left"/>
      <w:pPr>
        <w:ind w:left="2326" w:hanging="567"/>
      </w:pPr>
      <w:rPr>
        <w:rFonts w:hint="default"/>
        <w:lang w:val="en-US" w:eastAsia="en-US" w:bidi="ar-SA"/>
      </w:rPr>
    </w:lvl>
    <w:lvl w:ilvl="3" w:tplc="4ACAAB9E">
      <w:numFmt w:val="bullet"/>
      <w:lvlText w:val="•"/>
      <w:lvlJc w:val="left"/>
      <w:pPr>
        <w:ind w:left="3453" w:hanging="567"/>
      </w:pPr>
      <w:rPr>
        <w:rFonts w:hint="default"/>
        <w:lang w:val="en-US" w:eastAsia="en-US" w:bidi="ar-SA"/>
      </w:rPr>
    </w:lvl>
    <w:lvl w:ilvl="4" w:tplc="5D4CC3D6">
      <w:numFmt w:val="bullet"/>
      <w:lvlText w:val="•"/>
      <w:lvlJc w:val="left"/>
      <w:pPr>
        <w:ind w:left="4579" w:hanging="567"/>
      </w:pPr>
      <w:rPr>
        <w:rFonts w:hint="default"/>
        <w:lang w:val="en-US" w:eastAsia="en-US" w:bidi="ar-SA"/>
      </w:rPr>
    </w:lvl>
    <w:lvl w:ilvl="5" w:tplc="8B0A6CBE">
      <w:numFmt w:val="bullet"/>
      <w:lvlText w:val="•"/>
      <w:lvlJc w:val="left"/>
      <w:pPr>
        <w:ind w:left="5706" w:hanging="567"/>
      </w:pPr>
      <w:rPr>
        <w:rFonts w:hint="default"/>
        <w:lang w:val="en-US" w:eastAsia="en-US" w:bidi="ar-SA"/>
      </w:rPr>
    </w:lvl>
    <w:lvl w:ilvl="6" w:tplc="4E601C9A">
      <w:numFmt w:val="bullet"/>
      <w:lvlText w:val="•"/>
      <w:lvlJc w:val="left"/>
      <w:pPr>
        <w:ind w:left="6833" w:hanging="567"/>
      </w:pPr>
      <w:rPr>
        <w:rFonts w:hint="default"/>
        <w:lang w:val="en-US" w:eastAsia="en-US" w:bidi="ar-SA"/>
      </w:rPr>
    </w:lvl>
    <w:lvl w:ilvl="7" w:tplc="9F9E18CE">
      <w:numFmt w:val="bullet"/>
      <w:lvlText w:val="•"/>
      <w:lvlJc w:val="left"/>
      <w:pPr>
        <w:ind w:left="7959" w:hanging="567"/>
      </w:pPr>
      <w:rPr>
        <w:rFonts w:hint="default"/>
        <w:lang w:val="en-US" w:eastAsia="en-US" w:bidi="ar-SA"/>
      </w:rPr>
    </w:lvl>
    <w:lvl w:ilvl="8" w:tplc="080ACD5C">
      <w:numFmt w:val="bullet"/>
      <w:lvlText w:val="•"/>
      <w:lvlJc w:val="left"/>
      <w:pPr>
        <w:ind w:left="9086" w:hanging="567"/>
      </w:pPr>
      <w:rPr>
        <w:rFonts w:hint="default"/>
        <w:lang w:val="en-US" w:eastAsia="en-US" w:bidi="ar-SA"/>
      </w:rPr>
    </w:lvl>
  </w:abstractNum>
  <w:abstractNum w:abstractNumId="8" w15:restartNumberingAfterBreak="0">
    <w:nsid w:val="16D224DF"/>
    <w:multiLevelType w:val="hybridMultilevel"/>
    <w:tmpl w:val="72D0334E"/>
    <w:lvl w:ilvl="0" w:tplc="C54467AC">
      <w:start w:val="1"/>
      <w:numFmt w:val="decimal"/>
      <w:lvlText w:val="%1."/>
      <w:lvlJc w:val="left"/>
      <w:pPr>
        <w:ind w:left="571" w:hanging="425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0"/>
        <w:w w:val="99"/>
        <w:sz w:val="28"/>
        <w:szCs w:val="28"/>
        <w:lang w:val="en-US" w:eastAsia="en-US" w:bidi="ar-SA"/>
      </w:rPr>
    </w:lvl>
    <w:lvl w:ilvl="1" w:tplc="8AA43270">
      <w:numFmt w:val="bullet"/>
      <w:lvlText w:val="•"/>
      <w:lvlJc w:val="left"/>
      <w:pPr>
        <w:ind w:left="2106" w:hanging="425"/>
      </w:pPr>
      <w:rPr>
        <w:rFonts w:hint="default"/>
        <w:lang w:val="en-US" w:eastAsia="en-US" w:bidi="ar-SA"/>
      </w:rPr>
    </w:lvl>
    <w:lvl w:ilvl="2" w:tplc="3A7270C6">
      <w:numFmt w:val="bullet"/>
      <w:lvlText w:val="•"/>
      <w:lvlJc w:val="left"/>
      <w:pPr>
        <w:ind w:left="3633" w:hanging="425"/>
      </w:pPr>
      <w:rPr>
        <w:rFonts w:hint="default"/>
        <w:lang w:val="en-US" w:eastAsia="en-US" w:bidi="ar-SA"/>
      </w:rPr>
    </w:lvl>
    <w:lvl w:ilvl="3" w:tplc="D96231F0">
      <w:numFmt w:val="bullet"/>
      <w:lvlText w:val="•"/>
      <w:lvlJc w:val="left"/>
      <w:pPr>
        <w:ind w:left="5160" w:hanging="425"/>
      </w:pPr>
      <w:rPr>
        <w:rFonts w:hint="default"/>
        <w:lang w:val="en-US" w:eastAsia="en-US" w:bidi="ar-SA"/>
      </w:rPr>
    </w:lvl>
    <w:lvl w:ilvl="4" w:tplc="2D56819C">
      <w:numFmt w:val="bullet"/>
      <w:lvlText w:val="•"/>
      <w:lvlJc w:val="left"/>
      <w:pPr>
        <w:ind w:left="6686" w:hanging="425"/>
      </w:pPr>
      <w:rPr>
        <w:rFonts w:hint="default"/>
        <w:lang w:val="en-US" w:eastAsia="en-US" w:bidi="ar-SA"/>
      </w:rPr>
    </w:lvl>
    <w:lvl w:ilvl="5" w:tplc="A306CC7E">
      <w:numFmt w:val="bullet"/>
      <w:lvlText w:val="•"/>
      <w:lvlJc w:val="left"/>
      <w:pPr>
        <w:ind w:left="8213" w:hanging="425"/>
      </w:pPr>
      <w:rPr>
        <w:rFonts w:hint="default"/>
        <w:lang w:val="en-US" w:eastAsia="en-US" w:bidi="ar-SA"/>
      </w:rPr>
    </w:lvl>
    <w:lvl w:ilvl="6" w:tplc="728255C0">
      <w:numFmt w:val="bullet"/>
      <w:lvlText w:val="•"/>
      <w:lvlJc w:val="left"/>
      <w:pPr>
        <w:ind w:left="9740" w:hanging="425"/>
      </w:pPr>
      <w:rPr>
        <w:rFonts w:hint="default"/>
        <w:lang w:val="en-US" w:eastAsia="en-US" w:bidi="ar-SA"/>
      </w:rPr>
    </w:lvl>
    <w:lvl w:ilvl="7" w:tplc="02C24704">
      <w:numFmt w:val="bullet"/>
      <w:lvlText w:val="•"/>
      <w:lvlJc w:val="left"/>
      <w:pPr>
        <w:ind w:left="11266" w:hanging="425"/>
      </w:pPr>
      <w:rPr>
        <w:rFonts w:hint="default"/>
        <w:lang w:val="en-US" w:eastAsia="en-US" w:bidi="ar-SA"/>
      </w:rPr>
    </w:lvl>
    <w:lvl w:ilvl="8" w:tplc="D7766B44">
      <w:numFmt w:val="bullet"/>
      <w:lvlText w:val="•"/>
      <w:lvlJc w:val="left"/>
      <w:pPr>
        <w:ind w:left="12793" w:hanging="425"/>
      </w:pPr>
      <w:rPr>
        <w:rFonts w:hint="default"/>
        <w:lang w:val="en-US" w:eastAsia="en-US" w:bidi="ar-SA"/>
      </w:rPr>
    </w:lvl>
  </w:abstractNum>
  <w:abstractNum w:abstractNumId="9" w15:restartNumberingAfterBreak="0">
    <w:nsid w:val="18082C53"/>
    <w:multiLevelType w:val="hybridMultilevel"/>
    <w:tmpl w:val="7404519C"/>
    <w:lvl w:ilvl="0" w:tplc="4CCCB7A2">
      <w:numFmt w:val="bullet"/>
      <w:lvlText w:val=""/>
      <w:lvlJc w:val="left"/>
      <w:pPr>
        <w:ind w:left="1519" w:hanging="428"/>
      </w:pPr>
      <w:rPr>
        <w:rFonts w:ascii="Symbol" w:eastAsia="Symbol" w:hAnsi="Symbol" w:cs="Symbol" w:hint="default"/>
        <w:b w:val="0"/>
        <w:bCs w:val="0"/>
        <w:i w:val="0"/>
        <w:iCs w:val="0"/>
        <w:color w:val="00AFAA"/>
        <w:spacing w:val="0"/>
        <w:w w:val="100"/>
        <w:sz w:val="22"/>
        <w:szCs w:val="22"/>
        <w:lang w:val="en-US" w:eastAsia="en-US" w:bidi="ar-SA"/>
      </w:rPr>
    </w:lvl>
    <w:lvl w:ilvl="1" w:tplc="60203F0C">
      <w:numFmt w:val="bullet"/>
      <w:lvlText w:val="•"/>
      <w:lvlJc w:val="left"/>
      <w:pPr>
        <w:ind w:left="2510" w:hanging="428"/>
      </w:pPr>
      <w:rPr>
        <w:rFonts w:hint="default"/>
        <w:lang w:val="en-US" w:eastAsia="en-US" w:bidi="ar-SA"/>
      </w:rPr>
    </w:lvl>
    <w:lvl w:ilvl="2" w:tplc="FFB0C98C">
      <w:numFmt w:val="bullet"/>
      <w:lvlText w:val="•"/>
      <w:lvlJc w:val="left"/>
      <w:pPr>
        <w:ind w:left="3501" w:hanging="428"/>
      </w:pPr>
      <w:rPr>
        <w:rFonts w:hint="default"/>
        <w:lang w:val="en-US" w:eastAsia="en-US" w:bidi="ar-SA"/>
      </w:rPr>
    </w:lvl>
    <w:lvl w:ilvl="3" w:tplc="91B0B17A">
      <w:numFmt w:val="bullet"/>
      <w:lvlText w:val="•"/>
      <w:lvlJc w:val="left"/>
      <w:pPr>
        <w:ind w:left="4491" w:hanging="428"/>
      </w:pPr>
      <w:rPr>
        <w:rFonts w:hint="default"/>
        <w:lang w:val="en-US" w:eastAsia="en-US" w:bidi="ar-SA"/>
      </w:rPr>
    </w:lvl>
    <w:lvl w:ilvl="4" w:tplc="0276DEA0">
      <w:numFmt w:val="bullet"/>
      <w:lvlText w:val="•"/>
      <w:lvlJc w:val="left"/>
      <w:pPr>
        <w:ind w:left="5482" w:hanging="428"/>
      </w:pPr>
      <w:rPr>
        <w:rFonts w:hint="default"/>
        <w:lang w:val="en-US" w:eastAsia="en-US" w:bidi="ar-SA"/>
      </w:rPr>
    </w:lvl>
    <w:lvl w:ilvl="5" w:tplc="5FD61636">
      <w:numFmt w:val="bullet"/>
      <w:lvlText w:val="•"/>
      <w:lvlJc w:val="left"/>
      <w:pPr>
        <w:ind w:left="6473" w:hanging="428"/>
      </w:pPr>
      <w:rPr>
        <w:rFonts w:hint="default"/>
        <w:lang w:val="en-US" w:eastAsia="en-US" w:bidi="ar-SA"/>
      </w:rPr>
    </w:lvl>
    <w:lvl w:ilvl="6" w:tplc="614C0C76">
      <w:numFmt w:val="bullet"/>
      <w:lvlText w:val="•"/>
      <w:lvlJc w:val="left"/>
      <w:pPr>
        <w:ind w:left="7463" w:hanging="428"/>
      </w:pPr>
      <w:rPr>
        <w:rFonts w:hint="default"/>
        <w:lang w:val="en-US" w:eastAsia="en-US" w:bidi="ar-SA"/>
      </w:rPr>
    </w:lvl>
    <w:lvl w:ilvl="7" w:tplc="47143084">
      <w:numFmt w:val="bullet"/>
      <w:lvlText w:val="•"/>
      <w:lvlJc w:val="left"/>
      <w:pPr>
        <w:ind w:left="8454" w:hanging="428"/>
      </w:pPr>
      <w:rPr>
        <w:rFonts w:hint="default"/>
        <w:lang w:val="en-US" w:eastAsia="en-US" w:bidi="ar-SA"/>
      </w:rPr>
    </w:lvl>
    <w:lvl w:ilvl="8" w:tplc="8EC243B0">
      <w:numFmt w:val="bullet"/>
      <w:lvlText w:val="•"/>
      <w:lvlJc w:val="left"/>
      <w:pPr>
        <w:ind w:left="9445" w:hanging="428"/>
      </w:pPr>
      <w:rPr>
        <w:rFonts w:hint="default"/>
        <w:lang w:val="en-US" w:eastAsia="en-US" w:bidi="ar-SA"/>
      </w:rPr>
    </w:lvl>
  </w:abstractNum>
  <w:abstractNum w:abstractNumId="10" w15:restartNumberingAfterBreak="0">
    <w:nsid w:val="18732F3A"/>
    <w:multiLevelType w:val="hybridMultilevel"/>
    <w:tmpl w:val="FE6C15E2"/>
    <w:lvl w:ilvl="0" w:tplc="FB5A446C">
      <w:numFmt w:val="bullet"/>
      <w:lvlText w:val=""/>
      <w:lvlJc w:val="left"/>
      <w:pPr>
        <w:ind w:left="1053" w:hanging="425"/>
      </w:pPr>
      <w:rPr>
        <w:rFonts w:ascii="Symbol" w:eastAsia="Symbol" w:hAnsi="Symbol" w:cs="Symbol" w:hint="default"/>
        <w:b w:val="0"/>
        <w:bCs w:val="0"/>
        <w:i w:val="0"/>
        <w:iCs w:val="0"/>
        <w:color w:val="00558C"/>
        <w:spacing w:val="0"/>
        <w:w w:val="102"/>
        <w:sz w:val="21"/>
        <w:szCs w:val="21"/>
        <w:lang w:val="en-US" w:eastAsia="en-US" w:bidi="ar-SA"/>
      </w:rPr>
    </w:lvl>
    <w:lvl w:ilvl="1" w:tplc="7408C542">
      <w:numFmt w:val="bullet"/>
      <w:lvlText w:val="•"/>
      <w:lvlJc w:val="left"/>
      <w:pPr>
        <w:ind w:left="2087" w:hanging="425"/>
      </w:pPr>
      <w:rPr>
        <w:rFonts w:hint="default"/>
        <w:lang w:val="en-US" w:eastAsia="en-US" w:bidi="ar-SA"/>
      </w:rPr>
    </w:lvl>
    <w:lvl w:ilvl="2" w:tplc="0C56B922">
      <w:numFmt w:val="bullet"/>
      <w:lvlText w:val="•"/>
      <w:lvlJc w:val="left"/>
      <w:pPr>
        <w:ind w:left="3115" w:hanging="425"/>
      </w:pPr>
      <w:rPr>
        <w:rFonts w:hint="default"/>
        <w:lang w:val="en-US" w:eastAsia="en-US" w:bidi="ar-SA"/>
      </w:rPr>
    </w:lvl>
    <w:lvl w:ilvl="3" w:tplc="CA325E00">
      <w:numFmt w:val="bullet"/>
      <w:lvlText w:val="•"/>
      <w:lvlJc w:val="left"/>
      <w:pPr>
        <w:ind w:left="4143" w:hanging="425"/>
      </w:pPr>
      <w:rPr>
        <w:rFonts w:hint="default"/>
        <w:lang w:val="en-US" w:eastAsia="en-US" w:bidi="ar-SA"/>
      </w:rPr>
    </w:lvl>
    <w:lvl w:ilvl="4" w:tplc="8B047C14">
      <w:numFmt w:val="bullet"/>
      <w:lvlText w:val="•"/>
      <w:lvlJc w:val="left"/>
      <w:pPr>
        <w:ind w:left="5171" w:hanging="425"/>
      </w:pPr>
      <w:rPr>
        <w:rFonts w:hint="default"/>
        <w:lang w:val="en-US" w:eastAsia="en-US" w:bidi="ar-SA"/>
      </w:rPr>
    </w:lvl>
    <w:lvl w:ilvl="5" w:tplc="A040386E">
      <w:numFmt w:val="bullet"/>
      <w:lvlText w:val="•"/>
      <w:lvlJc w:val="left"/>
      <w:pPr>
        <w:ind w:left="6199" w:hanging="425"/>
      </w:pPr>
      <w:rPr>
        <w:rFonts w:hint="default"/>
        <w:lang w:val="en-US" w:eastAsia="en-US" w:bidi="ar-SA"/>
      </w:rPr>
    </w:lvl>
    <w:lvl w:ilvl="6" w:tplc="40964C5E">
      <w:numFmt w:val="bullet"/>
      <w:lvlText w:val="•"/>
      <w:lvlJc w:val="left"/>
      <w:pPr>
        <w:ind w:left="7227" w:hanging="425"/>
      </w:pPr>
      <w:rPr>
        <w:rFonts w:hint="default"/>
        <w:lang w:val="en-US" w:eastAsia="en-US" w:bidi="ar-SA"/>
      </w:rPr>
    </w:lvl>
    <w:lvl w:ilvl="7" w:tplc="148479AC">
      <w:numFmt w:val="bullet"/>
      <w:lvlText w:val="•"/>
      <w:lvlJc w:val="left"/>
      <w:pPr>
        <w:ind w:left="8255" w:hanging="425"/>
      </w:pPr>
      <w:rPr>
        <w:rFonts w:hint="default"/>
        <w:lang w:val="en-US" w:eastAsia="en-US" w:bidi="ar-SA"/>
      </w:rPr>
    </w:lvl>
    <w:lvl w:ilvl="8" w:tplc="5ADAE0B6">
      <w:numFmt w:val="bullet"/>
      <w:lvlText w:val="•"/>
      <w:lvlJc w:val="left"/>
      <w:pPr>
        <w:ind w:left="9283" w:hanging="425"/>
      </w:pPr>
      <w:rPr>
        <w:rFonts w:hint="default"/>
        <w:lang w:val="en-US" w:eastAsia="en-US" w:bidi="ar-SA"/>
      </w:rPr>
    </w:lvl>
  </w:abstractNum>
  <w:abstractNum w:abstractNumId="11" w15:restartNumberingAfterBreak="0">
    <w:nsid w:val="2050569F"/>
    <w:multiLevelType w:val="hybridMultilevel"/>
    <w:tmpl w:val="FFF05D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2714E"/>
    <w:multiLevelType w:val="multilevel"/>
    <w:tmpl w:val="18303448"/>
    <w:lvl w:ilvl="0">
      <w:start w:val="1"/>
      <w:numFmt w:val="decimal"/>
      <w:lvlText w:val="%1."/>
      <w:lvlJc w:val="left"/>
      <w:pPr>
        <w:ind w:left="1092" w:hanging="425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-1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375" w:hanging="708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"/>
      <w:lvlJc w:val="left"/>
      <w:pPr>
        <w:ind w:left="1516" w:hanging="425"/>
      </w:pPr>
      <w:rPr>
        <w:rFonts w:ascii="Symbol" w:eastAsia="Symbol" w:hAnsi="Symbol" w:cs="Symbol" w:hint="default"/>
        <w:b w:val="0"/>
        <w:bCs w:val="0"/>
        <w:i w:val="0"/>
        <w:iCs w:val="0"/>
        <w:color w:val="00AFAA"/>
        <w:spacing w:val="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758" w:hanging="42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96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4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73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11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9" w:hanging="425"/>
      </w:pPr>
      <w:rPr>
        <w:rFonts w:hint="default"/>
        <w:lang w:val="en-US" w:eastAsia="en-US" w:bidi="ar-SA"/>
      </w:rPr>
    </w:lvl>
  </w:abstractNum>
  <w:abstractNum w:abstractNumId="13" w15:restartNumberingAfterBreak="0">
    <w:nsid w:val="23AF30F2"/>
    <w:multiLevelType w:val="hybridMultilevel"/>
    <w:tmpl w:val="CBB68214"/>
    <w:lvl w:ilvl="0" w:tplc="AD9A579E">
      <w:numFmt w:val="bullet"/>
      <w:lvlText w:val=""/>
      <w:lvlJc w:val="left"/>
      <w:pPr>
        <w:ind w:left="173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D3E75D2">
      <w:numFmt w:val="bullet"/>
      <w:lvlText w:val="•"/>
      <w:lvlJc w:val="left"/>
      <w:pPr>
        <w:ind w:left="2708" w:hanging="361"/>
      </w:pPr>
      <w:rPr>
        <w:rFonts w:hint="default"/>
        <w:lang w:val="en-US" w:eastAsia="en-US" w:bidi="ar-SA"/>
      </w:rPr>
    </w:lvl>
    <w:lvl w:ilvl="2" w:tplc="86A03E58">
      <w:numFmt w:val="bullet"/>
      <w:lvlText w:val="•"/>
      <w:lvlJc w:val="left"/>
      <w:pPr>
        <w:ind w:left="3677" w:hanging="361"/>
      </w:pPr>
      <w:rPr>
        <w:rFonts w:hint="default"/>
        <w:lang w:val="en-US" w:eastAsia="en-US" w:bidi="ar-SA"/>
      </w:rPr>
    </w:lvl>
    <w:lvl w:ilvl="3" w:tplc="07D6FE66">
      <w:numFmt w:val="bullet"/>
      <w:lvlText w:val="•"/>
      <w:lvlJc w:val="left"/>
      <w:pPr>
        <w:ind w:left="4645" w:hanging="361"/>
      </w:pPr>
      <w:rPr>
        <w:rFonts w:hint="default"/>
        <w:lang w:val="en-US" w:eastAsia="en-US" w:bidi="ar-SA"/>
      </w:rPr>
    </w:lvl>
    <w:lvl w:ilvl="4" w:tplc="3DA67748">
      <w:numFmt w:val="bullet"/>
      <w:lvlText w:val="•"/>
      <w:lvlJc w:val="left"/>
      <w:pPr>
        <w:ind w:left="5614" w:hanging="361"/>
      </w:pPr>
      <w:rPr>
        <w:rFonts w:hint="default"/>
        <w:lang w:val="en-US" w:eastAsia="en-US" w:bidi="ar-SA"/>
      </w:rPr>
    </w:lvl>
    <w:lvl w:ilvl="5" w:tplc="97B467AE">
      <w:numFmt w:val="bullet"/>
      <w:lvlText w:val="•"/>
      <w:lvlJc w:val="left"/>
      <w:pPr>
        <w:ind w:left="6583" w:hanging="361"/>
      </w:pPr>
      <w:rPr>
        <w:rFonts w:hint="default"/>
        <w:lang w:val="en-US" w:eastAsia="en-US" w:bidi="ar-SA"/>
      </w:rPr>
    </w:lvl>
    <w:lvl w:ilvl="6" w:tplc="D5FCA23C">
      <w:numFmt w:val="bullet"/>
      <w:lvlText w:val="•"/>
      <w:lvlJc w:val="left"/>
      <w:pPr>
        <w:ind w:left="7551" w:hanging="361"/>
      </w:pPr>
      <w:rPr>
        <w:rFonts w:hint="default"/>
        <w:lang w:val="en-US" w:eastAsia="en-US" w:bidi="ar-SA"/>
      </w:rPr>
    </w:lvl>
    <w:lvl w:ilvl="7" w:tplc="74844926">
      <w:numFmt w:val="bullet"/>
      <w:lvlText w:val="•"/>
      <w:lvlJc w:val="left"/>
      <w:pPr>
        <w:ind w:left="8520" w:hanging="361"/>
      </w:pPr>
      <w:rPr>
        <w:rFonts w:hint="default"/>
        <w:lang w:val="en-US" w:eastAsia="en-US" w:bidi="ar-SA"/>
      </w:rPr>
    </w:lvl>
    <w:lvl w:ilvl="8" w:tplc="A91E66EC">
      <w:numFmt w:val="bullet"/>
      <w:lvlText w:val="•"/>
      <w:lvlJc w:val="left"/>
      <w:pPr>
        <w:ind w:left="9489" w:hanging="361"/>
      </w:pPr>
      <w:rPr>
        <w:rFonts w:hint="default"/>
        <w:lang w:val="en-US" w:eastAsia="en-US" w:bidi="ar-SA"/>
      </w:rPr>
    </w:lvl>
  </w:abstractNum>
  <w:abstractNum w:abstractNumId="14" w15:restartNumberingAfterBreak="0">
    <w:nsid w:val="27052C61"/>
    <w:multiLevelType w:val="hybridMultilevel"/>
    <w:tmpl w:val="8C0C1456"/>
    <w:lvl w:ilvl="0" w:tplc="99A6F1CA">
      <w:numFmt w:val="bullet"/>
      <w:lvlText w:val=""/>
      <w:lvlJc w:val="left"/>
      <w:pPr>
        <w:ind w:left="45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6DE09756">
      <w:numFmt w:val="bullet"/>
      <w:lvlText w:val="•"/>
      <w:lvlJc w:val="left"/>
      <w:pPr>
        <w:ind w:left="1109" w:hanging="360"/>
      </w:pPr>
      <w:rPr>
        <w:rFonts w:hint="default"/>
        <w:lang w:val="en-US" w:eastAsia="en-US" w:bidi="ar-SA"/>
      </w:rPr>
    </w:lvl>
    <w:lvl w:ilvl="2" w:tplc="60A62EF8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3" w:tplc="62526254">
      <w:numFmt w:val="bullet"/>
      <w:lvlText w:val="•"/>
      <w:lvlJc w:val="left"/>
      <w:pPr>
        <w:ind w:left="2408" w:hanging="360"/>
      </w:pPr>
      <w:rPr>
        <w:rFonts w:hint="default"/>
        <w:lang w:val="en-US" w:eastAsia="en-US" w:bidi="ar-SA"/>
      </w:rPr>
    </w:lvl>
    <w:lvl w:ilvl="4" w:tplc="A0EAAA10">
      <w:numFmt w:val="bullet"/>
      <w:lvlText w:val="•"/>
      <w:lvlJc w:val="left"/>
      <w:pPr>
        <w:ind w:left="3057" w:hanging="360"/>
      </w:pPr>
      <w:rPr>
        <w:rFonts w:hint="default"/>
        <w:lang w:val="en-US" w:eastAsia="en-US" w:bidi="ar-SA"/>
      </w:rPr>
    </w:lvl>
    <w:lvl w:ilvl="5" w:tplc="C5D4EBA6">
      <w:numFmt w:val="bullet"/>
      <w:lvlText w:val="•"/>
      <w:lvlJc w:val="left"/>
      <w:pPr>
        <w:ind w:left="3707" w:hanging="360"/>
      </w:pPr>
      <w:rPr>
        <w:rFonts w:hint="default"/>
        <w:lang w:val="en-US" w:eastAsia="en-US" w:bidi="ar-SA"/>
      </w:rPr>
    </w:lvl>
    <w:lvl w:ilvl="6" w:tplc="DEE4684A">
      <w:numFmt w:val="bullet"/>
      <w:lvlText w:val="•"/>
      <w:lvlJc w:val="left"/>
      <w:pPr>
        <w:ind w:left="4356" w:hanging="360"/>
      </w:pPr>
      <w:rPr>
        <w:rFonts w:hint="default"/>
        <w:lang w:val="en-US" w:eastAsia="en-US" w:bidi="ar-SA"/>
      </w:rPr>
    </w:lvl>
    <w:lvl w:ilvl="7" w:tplc="6DEEDA1C">
      <w:numFmt w:val="bullet"/>
      <w:lvlText w:val="•"/>
      <w:lvlJc w:val="left"/>
      <w:pPr>
        <w:ind w:left="5005" w:hanging="360"/>
      </w:pPr>
      <w:rPr>
        <w:rFonts w:hint="default"/>
        <w:lang w:val="en-US" w:eastAsia="en-US" w:bidi="ar-SA"/>
      </w:rPr>
    </w:lvl>
    <w:lvl w:ilvl="8" w:tplc="0C241034">
      <w:numFmt w:val="bullet"/>
      <w:lvlText w:val="•"/>
      <w:lvlJc w:val="left"/>
      <w:pPr>
        <w:ind w:left="5655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A512CB9"/>
    <w:multiLevelType w:val="hybridMultilevel"/>
    <w:tmpl w:val="ED5EB4A6"/>
    <w:lvl w:ilvl="0" w:tplc="E0E088B8">
      <w:numFmt w:val="bullet"/>
      <w:lvlText w:val=""/>
      <w:lvlJc w:val="left"/>
      <w:pPr>
        <w:ind w:left="4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7F402ADA">
      <w:numFmt w:val="bullet"/>
      <w:lvlText w:val="•"/>
      <w:lvlJc w:val="left"/>
      <w:pPr>
        <w:ind w:left="1109" w:hanging="360"/>
      </w:pPr>
      <w:rPr>
        <w:rFonts w:hint="default"/>
        <w:lang w:val="en-US" w:eastAsia="en-US" w:bidi="ar-SA"/>
      </w:rPr>
    </w:lvl>
    <w:lvl w:ilvl="2" w:tplc="7B328A34">
      <w:numFmt w:val="bullet"/>
      <w:lvlText w:val="•"/>
      <w:lvlJc w:val="left"/>
      <w:pPr>
        <w:ind w:left="1759" w:hanging="360"/>
      </w:pPr>
      <w:rPr>
        <w:rFonts w:hint="default"/>
        <w:lang w:val="en-US" w:eastAsia="en-US" w:bidi="ar-SA"/>
      </w:rPr>
    </w:lvl>
    <w:lvl w:ilvl="3" w:tplc="6168405C">
      <w:numFmt w:val="bullet"/>
      <w:lvlText w:val="•"/>
      <w:lvlJc w:val="left"/>
      <w:pPr>
        <w:ind w:left="2409" w:hanging="360"/>
      </w:pPr>
      <w:rPr>
        <w:rFonts w:hint="default"/>
        <w:lang w:val="en-US" w:eastAsia="en-US" w:bidi="ar-SA"/>
      </w:rPr>
    </w:lvl>
    <w:lvl w:ilvl="4" w:tplc="5D4E1142">
      <w:numFmt w:val="bullet"/>
      <w:lvlText w:val="•"/>
      <w:lvlJc w:val="left"/>
      <w:pPr>
        <w:ind w:left="3059" w:hanging="360"/>
      </w:pPr>
      <w:rPr>
        <w:rFonts w:hint="default"/>
        <w:lang w:val="en-US" w:eastAsia="en-US" w:bidi="ar-SA"/>
      </w:rPr>
    </w:lvl>
    <w:lvl w:ilvl="5" w:tplc="7A569D02">
      <w:numFmt w:val="bullet"/>
      <w:lvlText w:val="•"/>
      <w:lvlJc w:val="left"/>
      <w:pPr>
        <w:ind w:left="3709" w:hanging="360"/>
      </w:pPr>
      <w:rPr>
        <w:rFonts w:hint="default"/>
        <w:lang w:val="en-US" w:eastAsia="en-US" w:bidi="ar-SA"/>
      </w:rPr>
    </w:lvl>
    <w:lvl w:ilvl="6" w:tplc="C49E7BD8">
      <w:numFmt w:val="bullet"/>
      <w:lvlText w:val="•"/>
      <w:lvlJc w:val="left"/>
      <w:pPr>
        <w:ind w:left="4359" w:hanging="360"/>
      </w:pPr>
      <w:rPr>
        <w:rFonts w:hint="default"/>
        <w:lang w:val="en-US" w:eastAsia="en-US" w:bidi="ar-SA"/>
      </w:rPr>
    </w:lvl>
    <w:lvl w:ilvl="7" w:tplc="AACAAF2C">
      <w:numFmt w:val="bullet"/>
      <w:lvlText w:val="•"/>
      <w:lvlJc w:val="left"/>
      <w:pPr>
        <w:ind w:left="5009" w:hanging="360"/>
      </w:pPr>
      <w:rPr>
        <w:rFonts w:hint="default"/>
        <w:lang w:val="en-US" w:eastAsia="en-US" w:bidi="ar-SA"/>
      </w:rPr>
    </w:lvl>
    <w:lvl w:ilvl="8" w:tplc="BD8AFE52">
      <w:numFmt w:val="bullet"/>
      <w:lvlText w:val="•"/>
      <w:lvlJc w:val="left"/>
      <w:pPr>
        <w:ind w:left="5659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33516698"/>
    <w:multiLevelType w:val="multilevel"/>
    <w:tmpl w:val="DE9492B2"/>
    <w:lvl w:ilvl="0">
      <w:start w:val="1"/>
      <w:numFmt w:val="decimal"/>
      <w:lvlText w:val="%1."/>
      <w:lvlJc w:val="left"/>
      <w:pPr>
        <w:ind w:left="1135" w:hanging="425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-1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375" w:hanging="708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"/>
      <w:lvlJc w:val="left"/>
      <w:pPr>
        <w:ind w:left="1518" w:hanging="428"/>
      </w:pPr>
      <w:rPr>
        <w:rFonts w:ascii="Symbol" w:eastAsia="Symbol" w:hAnsi="Symbol" w:cs="Symbol" w:hint="default"/>
        <w:b w:val="0"/>
        <w:bCs w:val="0"/>
        <w:i w:val="0"/>
        <w:iCs w:val="0"/>
        <w:color w:val="00AFAA"/>
        <w:spacing w:val="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758" w:hanging="42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96" w:hanging="42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4" w:hanging="42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73" w:hanging="42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11" w:hanging="42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9" w:hanging="428"/>
      </w:pPr>
      <w:rPr>
        <w:rFonts w:hint="default"/>
        <w:lang w:val="en-US" w:eastAsia="en-US" w:bidi="ar-SA"/>
      </w:rPr>
    </w:lvl>
  </w:abstractNum>
  <w:abstractNum w:abstractNumId="17" w15:restartNumberingAfterBreak="0">
    <w:nsid w:val="351F1E01"/>
    <w:multiLevelType w:val="multilevel"/>
    <w:tmpl w:val="DE9492B2"/>
    <w:lvl w:ilvl="0">
      <w:start w:val="1"/>
      <w:numFmt w:val="decimal"/>
      <w:lvlText w:val="%1."/>
      <w:lvlJc w:val="left"/>
      <w:pPr>
        <w:ind w:left="1135" w:hanging="425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-1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375" w:hanging="708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"/>
      <w:lvlJc w:val="left"/>
      <w:pPr>
        <w:ind w:left="1518" w:hanging="428"/>
      </w:pPr>
      <w:rPr>
        <w:rFonts w:ascii="Symbol" w:eastAsia="Symbol" w:hAnsi="Symbol" w:cs="Symbol" w:hint="default"/>
        <w:b w:val="0"/>
        <w:bCs w:val="0"/>
        <w:i w:val="0"/>
        <w:iCs w:val="0"/>
        <w:color w:val="00AFAA"/>
        <w:spacing w:val="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758" w:hanging="42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96" w:hanging="42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4" w:hanging="42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73" w:hanging="42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11" w:hanging="42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9" w:hanging="428"/>
      </w:pPr>
      <w:rPr>
        <w:rFonts w:hint="default"/>
        <w:lang w:val="en-US" w:eastAsia="en-US" w:bidi="ar-SA"/>
      </w:rPr>
    </w:lvl>
  </w:abstractNum>
  <w:abstractNum w:abstractNumId="18" w15:restartNumberingAfterBreak="0">
    <w:nsid w:val="3554091A"/>
    <w:multiLevelType w:val="hybridMultilevel"/>
    <w:tmpl w:val="B330C05C"/>
    <w:lvl w:ilvl="0" w:tplc="21701D42">
      <w:numFmt w:val="bullet"/>
      <w:lvlText w:val=""/>
      <w:lvlJc w:val="left"/>
      <w:pPr>
        <w:ind w:left="45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C66A425E">
      <w:numFmt w:val="bullet"/>
      <w:lvlText w:val="•"/>
      <w:lvlJc w:val="left"/>
      <w:pPr>
        <w:ind w:left="1109" w:hanging="360"/>
      </w:pPr>
      <w:rPr>
        <w:rFonts w:hint="default"/>
        <w:lang w:val="en-US" w:eastAsia="en-US" w:bidi="ar-SA"/>
      </w:rPr>
    </w:lvl>
    <w:lvl w:ilvl="2" w:tplc="86D2A136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3" w:tplc="0172DF48">
      <w:numFmt w:val="bullet"/>
      <w:lvlText w:val="•"/>
      <w:lvlJc w:val="left"/>
      <w:pPr>
        <w:ind w:left="2408" w:hanging="360"/>
      </w:pPr>
      <w:rPr>
        <w:rFonts w:hint="default"/>
        <w:lang w:val="en-US" w:eastAsia="en-US" w:bidi="ar-SA"/>
      </w:rPr>
    </w:lvl>
    <w:lvl w:ilvl="4" w:tplc="78E8E7D8">
      <w:numFmt w:val="bullet"/>
      <w:lvlText w:val="•"/>
      <w:lvlJc w:val="left"/>
      <w:pPr>
        <w:ind w:left="3057" w:hanging="360"/>
      </w:pPr>
      <w:rPr>
        <w:rFonts w:hint="default"/>
        <w:lang w:val="en-US" w:eastAsia="en-US" w:bidi="ar-SA"/>
      </w:rPr>
    </w:lvl>
    <w:lvl w:ilvl="5" w:tplc="F0823A46">
      <w:numFmt w:val="bullet"/>
      <w:lvlText w:val="•"/>
      <w:lvlJc w:val="left"/>
      <w:pPr>
        <w:ind w:left="3707" w:hanging="360"/>
      </w:pPr>
      <w:rPr>
        <w:rFonts w:hint="default"/>
        <w:lang w:val="en-US" w:eastAsia="en-US" w:bidi="ar-SA"/>
      </w:rPr>
    </w:lvl>
    <w:lvl w:ilvl="6" w:tplc="12246CC2">
      <w:numFmt w:val="bullet"/>
      <w:lvlText w:val="•"/>
      <w:lvlJc w:val="left"/>
      <w:pPr>
        <w:ind w:left="4356" w:hanging="360"/>
      </w:pPr>
      <w:rPr>
        <w:rFonts w:hint="default"/>
        <w:lang w:val="en-US" w:eastAsia="en-US" w:bidi="ar-SA"/>
      </w:rPr>
    </w:lvl>
    <w:lvl w:ilvl="7" w:tplc="C90C5E08">
      <w:numFmt w:val="bullet"/>
      <w:lvlText w:val="•"/>
      <w:lvlJc w:val="left"/>
      <w:pPr>
        <w:ind w:left="5005" w:hanging="360"/>
      </w:pPr>
      <w:rPr>
        <w:rFonts w:hint="default"/>
        <w:lang w:val="en-US" w:eastAsia="en-US" w:bidi="ar-SA"/>
      </w:rPr>
    </w:lvl>
    <w:lvl w:ilvl="8" w:tplc="CBCCC9A8">
      <w:numFmt w:val="bullet"/>
      <w:lvlText w:val="•"/>
      <w:lvlJc w:val="left"/>
      <w:pPr>
        <w:ind w:left="5655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386829C0"/>
    <w:multiLevelType w:val="multilevel"/>
    <w:tmpl w:val="DE9492B2"/>
    <w:lvl w:ilvl="0">
      <w:start w:val="1"/>
      <w:numFmt w:val="decimal"/>
      <w:lvlText w:val="%1."/>
      <w:lvlJc w:val="left"/>
      <w:pPr>
        <w:ind w:left="1135" w:hanging="425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-1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375" w:hanging="708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"/>
      <w:lvlJc w:val="left"/>
      <w:pPr>
        <w:ind w:left="1518" w:hanging="428"/>
      </w:pPr>
      <w:rPr>
        <w:rFonts w:ascii="Symbol" w:eastAsia="Symbol" w:hAnsi="Symbol" w:cs="Symbol" w:hint="default"/>
        <w:b w:val="0"/>
        <w:bCs w:val="0"/>
        <w:i w:val="0"/>
        <w:iCs w:val="0"/>
        <w:color w:val="00AFAA"/>
        <w:spacing w:val="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758" w:hanging="42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96" w:hanging="42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4" w:hanging="42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73" w:hanging="42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11" w:hanging="42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9" w:hanging="428"/>
      </w:pPr>
      <w:rPr>
        <w:rFonts w:hint="default"/>
        <w:lang w:val="en-US" w:eastAsia="en-US" w:bidi="ar-SA"/>
      </w:rPr>
    </w:lvl>
  </w:abstractNum>
  <w:abstractNum w:abstractNumId="20" w15:restartNumberingAfterBreak="0">
    <w:nsid w:val="3A8367E6"/>
    <w:multiLevelType w:val="hybridMultilevel"/>
    <w:tmpl w:val="FFF05D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D25C57"/>
    <w:multiLevelType w:val="hybridMultilevel"/>
    <w:tmpl w:val="687E060C"/>
    <w:lvl w:ilvl="0" w:tplc="4A38CE8C">
      <w:numFmt w:val="bullet"/>
      <w:lvlText w:val=""/>
      <w:lvlJc w:val="left"/>
      <w:pPr>
        <w:ind w:left="4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5650925E">
      <w:numFmt w:val="bullet"/>
      <w:lvlText w:val="•"/>
      <w:lvlJc w:val="left"/>
      <w:pPr>
        <w:ind w:left="1109" w:hanging="360"/>
      </w:pPr>
      <w:rPr>
        <w:rFonts w:hint="default"/>
        <w:lang w:val="en-US" w:eastAsia="en-US" w:bidi="ar-SA"/>
      </w:rPr>
    </w:lvl>
    <w:lvl w:ilvl="2" w:tplc="B0E24E88">
      <w:numFmt w:val="bullet"/>
      <w:lvlText w:val="•"/>
      <w:lvlJc w:val="left"/>
      <w:pPr>
        <w:ind w:left="1759" w:hanging="360"/>
      </w:pPr>
      <w:rPr>
        <w:rFonts w:hint="default"/>
        <w:lang w:val="en-US" w:eastAsia="en-US" w:bidi="ar-SA"/>
      </w:rPr>
    </w:lvl>
    <w:lvl w:ilvl="3" w:tplc="20D631C6">
      <w:numFmt w:val="bullet"/>
      <w:lvlText w:val="•"/>
      <w:lvlJc w:val="left"/>
      <w:pPr>
        <w:ind w:left="2409" w:hanging="360"/>
      </w:pPr>
      <w:rPr>
        <w:rFonts w:hint="default"/>
        <w:lang w:val="en-US" w:eastAsia="en-US" w:bidi="ar-SA"/>
      </w:rPr>
    </w:lvl>
    <w:lvl w:ilvl="4" w:tplc="F4E0D0F6">
      <w:numFmt w:val="bullet"/>
      <w:lvlText w:val="•"/>
      <w:lvlJc w:val="left"/>
      <w:pPr>
        <w:ind w:left="3059" w:hanging="360"/>
      </w:pPr>
      <w:rPr>
        <w:rFonts w:hint="default"/>
        <w:lang w:val="en-US" w:eastAsia="en-US" w:bidi="ar-SA"/>
      </w:rPr>
    </w:lvl>
    <w:lvl w:ilvl="5" w:tplc="114E4094">
      <w:numFmt w:val="bullet"/>
      <w:lvlText w:val="•"/>
      <w:lvlJc w:val="left"/>
      <w:pPr>
        <w:ind w:left="3709" w:hanging="360"/>
      </w:pPr>
      <w:rPr>
        <w:rFonts w:hint="default"/>
        <w:lang w:val="en-US" w:eastAsia="en-US" w:bidi="ar-SA"/>
      </w:rPr>
    </w:lvl>
    <w:lvl w:ilvl="6" w:tplc="E37A4298">
      <w:numFmt w:val="bullet"/>
      <w:lvlText w:val="•"/>
      <w:lvlJc w:val="left"/>
      <w:pPr>
        <w:ind w:left="4359" w:hanging="360"/>
      </w:pPr>
      <w:rPr>
        <w:rFonts w:hint="default"/>
        <w:lang w:val="en-US" w:eastAsia="en-US" w:bidi="ar-SA"/>
      </w:rPr>
    </w:lvl>
    <w:lvl w:ilvl="7" w:tplc="234699E2">
      <w:numFmt w:val="bullet"/>
      <w:lvlText w:val="•"/>
      <w:lvlJc w:val="left"/>
      <w:pPr>
        <w:ind w:left="5009" w:hanging="360"/>
      </w:pPr>
      <w:rPr>
        <w:rFonts w:hint="default"/>
        <w:lang w:val="en-US" w:eastAsia="en-US" w:bidi="ar-SA"/>
      </w:rPr>
    </w:lvl>
    <w:lvl w:ilvl="8" w:tplc="23CA69EA">
      <w:numFmt w:val="bullet"/>
      <w:lvlText w:val="•"/>
      <w:lvlJc w:val="left"/>
      <w:pPr>
        <w:ind w:left="5659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3C73547C"/>
    <w:multiLevelType w:val="hybridMultilevel"/>
    <w:tmpl w:val="A698B364"/>
    <w:lvl w:ilvl="0" w:tplc="A2B0BDA0">
      <w:numFmt w:val="bullet"/>
      <w:lvlText w:val=""/>
      <w:lvlJc w:val="left"/>
      <w:pPr>
        <w:ind w:left="45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1EDAFC00">
      <w:numFmt w:val="bullet"/>
      <w:lvlText w:val="•"/>
      <w:lvlJc w:val="left"/>
      <w:pPr>
        <w:ind w:left="1109" w:hanging="360"/>
      </w:pPr>
      <w:rPr>
        <w:rFonts w:hint="default"/>
        <w:lang w:val="en-US" w:eastAsia="en-US" w:bidi="ar-SA"/>
      </w:rPr>
    </w:lvl>
    <w:lvl w:ilvl="2" w:tplc="33CA3B54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3" w:tplc="63E85A10">
      <w:numFmt w:val="bullet"/>
      <w:lvlText w:val="•"/>
      <w:lvlJc w:val="left"/>
      <w:pPr>
        <w:ind w:left="2408" w:hanging="360"/>
      </w:pPr>
      <w:rPr>
        <w:rFonts w:hint="default"/>
        <w:lang w:val="en-US" w:eastAsia="en-US" w:bidi="ar-SA"/>
      </w:rPr>
    </w:lvl>
    <w:lvl w:ilvl="4" w:tplc="94E230D0">
      <w:numFmt w:val="bullet"/>
      <w:lvlText w:val="•"/>
      <w:lvlJc w:val="left"/>
      <w:pPr>
        <w:ind w:left="3057" w:hanging="360"/>
      </w:pPr>
      <w:rPr>
        <w:rFonts w:hint="default"/>
        <w:lang w:val="en-US" w:eastAsia="en-US" w:bidi="ar-SA"/>
      </w:rPr>
    </w:lvl>
    <w:lvl w:ilvl="5" w:tplc="2272F694">
      <w:numFmt w:val="bullet"/>
      <w:lvlText w:val="•"/>
      <w:lvlJc w:val="left"/>
      <w:pPr>
        <w:ind w:left="3707" w:hanging="360"/>
      </w:pPr>
      <w:rPr>
        <w:rFonts w:hint="default"/>
        <w:lang w:val="en-US" w:eastAsia="en-US" w:bidi="ar-SA"/>
      </w:rPr>
    </w:lvl>
    <w:lvl w:ilvl="6" w:tplc="17FEEDEE">
      <w:numFmt w:val="bullet"/>
      <w:lvlText w:val="•"/>
      <w:lvlJc w:val="left"/>
      <w:pPr>
        <w:ind w:left="4356" w:hanging="360"/>
      </w:pPr>
      <w:rPr>
        <w:rFonts w:hint="default"/>
        <w:lang w:val="en-US" w:eastAsia="en-US" w:bidi="ar-SA"/>
      </w:rPr>
    </w:lvl>
    <w:lvl w:ilvl="7" w:tplc="6472FA0E">
      <w:numFmt w:val="bullet"/>
      <w:lvlText w:val="•"/>
      <w:lvlJc w:val="left"/>
      <w:pPr>
        <w:ind w:left="5005" w:hanging="360"/>
      </w:pPr>
      <w:rPr>
        <w:rFonts w:hint="default"/>
        <w:lang w:val="en-US" w:eastAsia="en-US" w:bidi="ar-SA"/>
      </w:rPr>
    </w:lvl>
    <w:lvl w:ilvl="8" w:tplc="AFDADB62">
      <w:numFmt w:val="bullet"/>
      <w:lvlText w:val="•"/>
      <w:lvlJc w:val="left"/>
      <w:pPr>
        <w:ind w:left="5655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3E1F76BE"/>
    <w:multiLevelType w:val="hybridMultilevel"/>
    <w:tmpl w:val="576E6A2E"/>
    <w:lvl w:ilvl="0" w:tplc="ED0C69F8">
      <w:start w:val="1"/>
      <w:numFmt w:val="decimal"/>
      <w:lvlText w:val="%1."/>
      <w:lvlJc w:val="left"/>
      <w:pPr>
        <w:ind w:left="1387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B8A4DEC">
      <w:numFmt w:val="bullet"/>
      <w:lvlText w:val="•"/>
      <w:lvlJc w:val="left"/>
      <w:pPr>
        <w:ind w:left="2384" w:hanging="361"/>
      </w:pPr>
      <w:rPr>
        <w:rFonts w:hint="default"/>
        <w:lang w:val="en-US" w:eastAsia="en-US" w:bidi="ar-SA"/>
      </w:rPr>
    </w:lvl>
    <w:lvl w:ilvl="2" w:tplc="D95E8138">
      <w:numFmt w:val="bullet"/>
      <w:lvlText w:val="•"/>
      <w:lvlJc w:val="left"/>
      <w:pPr>
        <w:ind w:left="3389" w:hanging="361"/>
      </w:pPr>
      <w:rPr>
        <w:rFonts w:hint="default"/>
        <w:lang w:val="en-US" w:eastAsia="en-US" w:bidi="ar-SA"/>
      </w:rPr>
    </w:lvl>
    <w:lvl w:ilvl="3" w:tplc="A5C4D860">
      <w:numFmt w:val="bullet"/>
      <w:lvlText w:val="•"/>
      <w:lvlJc w:val="left"/>
      <w:pPr>
        <w:ind w:left="4393" w:hanging="361"/>
      </w:pPr>
      <w:rPr>
        <w:rFonts w:hint="default"/>
        <w:lang w:val="en-US" w:eastAsia="en-US" w:bidi="ar-SA"/>
      </w:rPr>
    </w:lvl>
    <w:lvl w:ilvl="4" w:tplc="9E28E5E4">
      <w:numFmt w:val="bullet"/>
      <w:lvlText w:val="•"/>
      <w:lvlJc w:val="left"/>
      <w:pPr>
        <w:ind w:left="5398" w:hanging="361"/>
      </w:pPr>
      <w:rPr>
        <w:rFonts w:hint="default"/>
        <w:lang w:val="en-US" w:eastAsia="en-US" w:bidi="ar-SA"/>
      </w:rPr>
    </w:lvl>
    <w:lvl w:ilvl="5" w:tplc="1504B5AE">
      <w:numFmt w:val="bullet"/>
      <w:lvlText w:val="•"/>
      <w:lvlJc w:val="left"/>
      <w:pPr>
        <w:ind w:left="6403" w:hanging="361"/>
      </w:pPr>
      <w:rPr>
        <w:rFonts w:hint="default"/>
        <w:lang w:val="en-US" w:eastAsia="en-US" w:bidi="ar-SA"/>
      </w:rPr>
    </w:lvl>
    <w:lvl w:ilvl="6" w:tplc="53C2B118">
      <w:numFmt w:val="bullet"/>
      <w:lvlText w:val="•"/>
      <w:lvlJc w:val="left"/>
      <w:pPr>
        <w:ind w:left="7407" w:hanging="361"/>
      </w:pPr>
      <w:rPr>
        <w:rFonts w:hint="default"/>
        <w:lang w:val="en-US" w:eastAsia="en-US" w:bidi="ar-SA"/>
      </w:rPr>
    </w:lvl>
    <w:lvl w:ilvl="7" w:tplc="768072A4">
      <w:numFmt w:val="bullet"/>
      <w:lvlText w:val="•"/>
      <w:lvlJc w:val="left"/>
      <w:pPr>
        <w:ind w:left="8412" w:hanging="361"/>
      </w:pPr>
      <w:rPr>
        <w:rFonts w:hint="default"/>
        <w:lang w:val="en-US" w:eastAsia="en-US" w:bidi="ar-SA"/>
      </w:rPr>
    </w:lvl>
    <w:lvl w:ilvl="8" w:tplc="6F7A2788">
      <w:numFmt w:val="bullet"/>
      <w:lvlText w:val="•"/>
      <w:lvlJc w:val="left"/>
      <w:pPr>
        <w:ind w:left="9417" w:hanging="361"/>
      </w:pPr>
      <w:rPr>
        <w:rFonts w:hint="default"/>
        <w:lang w:val="en-US" w:eastAsia="en-US" w:bidi="ar-SA"/>
      </w:rPr>
    </w:lvl>
  </w:abstractNum>
  <w:abstractNum w:abstractNumId="24" w15:restartNumberingAfterBreak="0">
    <w:nsid w:val="40820560"/>
    <w:multiLevelType w:val="hybridMultilevel"/>
    <w:tmpl w:val="A172FEB4"/>
    <w:lvl w:ilvl="0" w:tplc="ED3CCCAC">
      <w:numFmt w:val="bullet"/>
      <w:lvlText w:val=""/>
      <w:lvlJc w:val="left"/>
      <w:pPr>
        <w:ind w:left="45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7B08512C">
      <w:numFmt w:val="bullet"/>
      <w:lvlText w:val="•"/>
      <w:lvlJc w:val="left"/>
      <w:pPr>
        <w:ind w:left="1109" w:hanging="360"/>
      </w:pPr>
      <w:rPr>
        <w:rFonts w:hint="default"/>
        <w:lang w:val="en-US" w:eastAsia="en-US" w:bidi="ar-SA"/>
      </w:rPr>
    </w:lvl>
    <w:lvl w:ilvl="2" w:tplc="660AF6A8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3" w:tplc="1CD0AB6C">
      <w:numFmt w:val="bullet"/>
      <w:lvlText w:val="•"/>
      <w:lvlJc w:val="left"/>
      <w:pPr>
        <w:ind w:left="2408" w:hanging="360"/>
      </w:pPr>
      <w:rPr>
        <w:rFonts w:hint="default"/>
        <w:lang w:val="en-US" w:eastAsia="en-US" w:bidi="ar-SA"/>
      </w:rPr>
    </w:lvl>
    <w:lvl w:ilvl="4" w:tplc="EEDC0F74">
      <w:numFmt w:val="bullet"/>
      <w:lvlText w:val="•"/>
      <w:lvlJc w:val="left"/>
      <w:pPr>
        <w:ind w:left="3057" w:hanging="360"/>
      </w:pPr>
      <w:rPr>
        <w:rFonts w:hint="default"/>
        <w:lang w:val="en-US" w:eastAsia="en-US" w:bidi="ar-SA"/>
      </w:rPr>
    </w:lvl>
    <w:lvl w:ilvl="5" w:tplc="28025BB8">
      <w:numFmt w:val="bullet"/>
      <w:lvlText w:val="•"/>
      <w:lvlJc w:val="left"/>
      <w:pPr>
        <w:ind w:left="3707" w:hanging="360"/>
      </w:pPr>
      <w:rPr>
        <w:rFonts w:hint="default"/>
        <w:lang w:val="en-US" w:eastAsia="en-US" w:bidi="ar-SA"/>
      </w:rPr>
    </w:lvl>
    <w:lvl w:ilvl="6" w:tplc="F8CE9022">
      <w:numFmt w:val="bullet"/>
      <w:lvlText w:val="•"/>
      <w:lvlJc w:val="left"/>
      <w:pPr>
        <w:ind w:left="4356" w:hanging="360"/>
      </w:pPr>
      <w:rPr>
        <w:rFonts w:hint="default"/>
        <w:lang w:val="en-US" w:eastAsia="en-US" w:bidi="ar-SA"/>
      </w:rPr>
    </w:lvl>
    <w:lvl w:ilvl="7" w:tplc="05A4BD8E">
      <w:numFmt w:val="bullet"/>
      <w:lvlText w:val="•"/>
      <w:lvlJc w:val="left"/>
      <w:pPr>
        <w:ind w:left="5005" w:hanging="360"/>
      </w:pPr>
      <w:rPr>
        <w:rFonts w:hint="default"/>
        <w:lang w:val="en-US" w:eastAsia="en-US" w:bidi="ar-SA"/>
      </w:rPr>
    </w:lvl>
    <w:lvl w:ilvl="8" w:tplc="6A5CC472">
      <w:numFmt w:val="bullet"/>
      <w:lvlText w:val="•"/>
      <w:lvlJc w:val="left"/>
      <w:pPr>
        <w:ind w:left="5655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47FF4DEE"/>
    <w:multiLevelType w:val="hybridMultilevel"/>
    <w:tmpl w:val="DD246E8C"/>
    <w:lvl w:ilvl="0" w:tplc="49DA9DEC">
      <w:start w:val="1"/>
      <w:numFmt w:val="decimal"/>
      <w:lvlText w:val="%1."/>
      <w:lvlJc w:val="left"/>
      <w:pPr>
        <w:ind w:left="1747" w:hanging="72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5001FD4">
      <w:numFmt w:val="bullet"/>
      <w:lvlText w:val="•"/>
      <w:lvlJc w:val="left"/>
      <w:pPr>
        <w:ind w:left="2708" w:hanging="721"/>
      </w:pPr>
      <w:rPr>
        <w:rFonts w:hint="default"/>
        <w:lang w:val="en-US" w:eastAsia="en-US" w:bidi="ar-SA"/>
      </w:rPr>
    </w:lvl>
    <w:lvl w:ilvl="2" w:tplc="73447AA8">
      <w:numFmt w:val="bullet"/>
      <w:lvlText w:val="•"/>
      <w:lvlJc w:val="left"/>
      <w:pPr>
        <w:ind w:left="3677" w:hanging="721"/>
      </w:pPr>
      <w:rPr>
        <w:rFonts w:hint="default"/>
        <w:lang w:val="en-US" w:eastAsia="en-US" w:bidi="ar-SA"/>
      </w:rPr>
    </w:lvl>
    <w:lvl w:ilvl="3" w:tplc="FD146B58">
      <w:numFmt w:val="bullet"/>
      <w:lvlText w:val="•"/>
      <w:lvlJc w:val="left"/>
      <w:pPr>
        <w:ind w:left="4645" w:hanging="721"/>
      </w:pPr>
      <w:rPr>
        <w:rFonts w:hint="default"/>
        <w:lang w:val="en-US" w:eastAsia="en-US" w:bidi="ar-SA"/>
      </w:rPr>
    </w:lvl>
    <w:lvl w:ilvl="4" w:tplc="8D3490EE">
      <w:numFmt w:val="bullet"/>
      <w:lvlText w:val="•"/>
      <w:lvlJc w:val="left"/>
      <w:pPr>
        <w:ind w:left="5614" w:hanging="721"/>
      </w:pPr>
      <w:rPr>
        <w:rFonts w:hint="default"/>
        <w:lang w:val="en-US" w:eastAsia="en-US" w:bidi="ar-SA"/>
      </w:rPr>
    </w:lvl>
    <w:lvl w:ilvl="5" w:tplc="80861C58">
      <w:numFmt w:val="bullet"/>
      <w:lvlText w:val="•"/>
      <w:lvlJc w:val="left"/>
      <w:pPr>
        <w:ind w:left="6583" w:hanging="721"/>
      </w:pPr>
      <w:rPr>
        <w:rFonts w:hint="default"/>
        <w:lang w:val="en-US" w:eastAsia="en-US" w:bidi="ar-SA"/>
      </w:rPr>
    </w:lvl>
    <w:lvl w:ilvl="6" w:tplc="B5D085D4">
      <w:numFmt w:val="bullet"/>
      <w:lvlText w:val="•"/>
      <w:lvlJc w:val="left"/>
      <w:pPr>
        <w:ind w:left="7551" w:hanging="721"/>
      </w:pPr>
      <w:rPr>
        <w:rFonts w:hint="default"/>
        <w:lang w:val="en-US" w:eastAsia="en-US" w:bidi="ar-SA"/>
      </w:rPr>
    </w:lvl>
    <w:lvl w:ilvl="7" w:tplc="9542B0C0">
      <w:numFmt w:val="bullet"/>
      <w:lvlText w:val="•"/>
      <w:lvlJc w:val="left"/>
      <w:pPr>
        <w:ind w:left="8520" w:hanging="721"/>
      </w:pPr>
      <w:rPr>
        <w:rFonts w:hint="default"/>
        <w:lang w:val="en-US" w:eastAsia="en-US" w:bidi="ar-SA"/>
      </w:rPr>
    </w:lvl>
    <w:lvl w:ilvl="8" w:tplc="348C347E">
      <w:numFmt w:val="bullet"/>
      <w:lvlText w:val="•"/>
      <w:lvlJc w:val="left"/>
      <w:pPr>
        <w:ind w:left="9489" w:hanging="721"/>
      </w:pPr>
      <w:rPr>
        <w:rFonts w:hint="default"/>
        <w:lang w:val="en-US" w:eastAsia="en-US" w:bidi="ar-SA"/>
      </w:rPr>
    </w:lvl>
  </w:abstractNum>
  <w:abstractNum w:abstractNumId="26" w15:restartNumberingAfterBreak="0">
    <w:nsid w:val="4B3278B4"/>
    <w:multiLevelType w:val="multilevel"/>
    <w:tmpl w:val="E932B098"/>
    <w:lvl w:ilvl="0">
      <w:start w:val="1"/>
      <w:numFmt w:val="decimal"/>
      <w:lvlText w:val="%1."/>
      <w:lvlJc w:val="left"/>
      <w:pPr>
        <w:ind w:left="1092" w:hanging="425"/>
      </w:pPr>
      <w:rPr>
        <w:rFonts w:ascii="Calibri" w:eastAsia="Calibri" w:hAnsi="Calibri" w:cs="Calibri" w:hint="default"/>
        <w:b/>
        <w:bCs/>
        <w:i w:val="0"/>
        <w:iCs w:val="0"/>
        <w:color w:val="00558C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376" w:hanging="709"/>
      </w:pPr>
      <w:rPr>
        <w:rFonts w:ascii="Calibri" w:eastAsia="Calibri" w:hAnsi="Calibri" w:cs="Calibri" w:hint="default"/>
        <w:b w:val="0"/>
        <w:bCs w:val="0"/>
        <w:i w:val="0"/>
        <w:iCs w:val="0"/>
        <w:color w:val="00558C"/>
        <w:spacing w:val="-1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496" w:hanging="70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2" w:hanging="70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28" w:hanging="70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45" w:hanging="70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61" w:hanging="70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77" w:hanging="70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93" w:hanging="709"/>
      </w:pPr>
      <w:rPr>
        <w:rFonts w:hint="default"/>
        <w:lang w:val="en-US" w:eastAsia="en-US" w:bidi="ar-SA"/>
      </w:rPr>
    </w:lvl>
  </w:abstractNum>
  <w:abstractNum w:abstractNumId="27" w15:restartNumberingAfterBreak="0">
    <w:nsid w:val="4DDA6C46"/>
    <w:multiLevelType w:val="hybridMultilevel"/>
    <w:tmpl w:val="FFF05D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E5C82"/>
    <w:multiLevelType w:val="multilevel"/>
    <w:tmpl w:val="8820990A"/>
    <w:lvl w:ilvl="0">
      <w:start w:val="1"/>
      <w:numFmt w:val="decimal"/>
      <w:lvlText w:val="%1."/>
      <w:lvlJc w:val="left"/>
      <w:pPr>
        <w:ind w:left="1092" w:hanging="425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-1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375" w:hanging="708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"/>
      <w:lvlJc w:val="left"/>
      <w:pPr>
        <w:ind w:left="1519" w:hanging="428"/>
      </w:pPr>
      <w:rPr>
        <w:rFonts w:ascii="Symbol" w:eastAsia="Symbol" w:hAnsi="Symbol" w:cs="Symbol" w:hint="default"/>
        <w:b w:val="0"/>
        <w:bCs w:val="0"/>
        <w:i w:val="0"/>
        <w:iCs w:val="0"/>
        <w:color w:val="00AFAA"/>
        <w:spacing w:val="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758" w:hanging="42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96" w:hanging="42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4" w:hanging="42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73" w:hanging="42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11" w:hanging="42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9" w:hanging="428"/>
      </w:pPr>
      <w:rPr>
        <w:rFonts w:hint="default"/>
        <w:lang w:val="en-US" w:eastAsia="en-US" w:bidi="ar-SA"/>
      </w:rPr>
    </w:lvl>
  </w:abstractNum>
  <w:abstractNum w:abstractNumId="29" w15:restartNumberingAfterBreak="0">
    <w:nsid w:val="5569679C"/>
    <w:multiLevelType w:val="hybridMultilevel"/>
    <w:tmpl w:val="2B140458"/>
    <w:lvl w:ilvl="0" w:tplc="F5463428">
      <w:numFmt w:val="bullet"/>
      <w:lvlText w:val=""/>
      <w:lvlJc w:val="left"/>
      <w:pPr>
        <w:ind w:left="45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3B3E2E1E">
      <w:numFmt w:val="bullet"/>
      <w:lvlText w:val="•"/>
      <w:lvlJc w:val="left"/>
      <w:pPr>
        <w:ind w:left="1109" w:hanging="360"/>
      </w:pPr>
      <w:rPr>
        <w:rFonts w:hint="default"/>
        <w:lang w:val="en-US" w:eastAsia="en-US" w:bidi="ar-SA"/>
      </w:rPr>
    </w:lvl>
    <w:lvl w:ilvl="2" w:tplc="BB60E382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3" w:tplc="894A6230">
      <w:numFmt w:val="bullet"/>
      <w:lvlText w:val="•"/>
      <w:lvlJc w:val="left"/>
      <w:pPr>
        <w:ind w:left="2408" w:hanging="360"/>
      </w:pPr>
      <w:rPr>
        <w:rFonts w:hint="default"/>
        <w:lang w:val="en-US" w:eastAsia="en-US" w:bidi="ar-SA"/>
      </w:rPr>
    </w:lvl>
    <w:lvl w:ilvl="4" w:tplc="4CCCA590">
      <w:numFmt w:val="bullet"/>
      <w:lvlText w:val="•"/>
      <w:lvlJc w:val="left"/>
      <w:pPr>
        <w:ind w:left="3057" w:hanging="360"/>
      </w:pPr>
      <w:rPr>
        <w:rFonts w:hint="default"/>
        <w:lang w:val="en-US" w:eastAsia="en-US" w:bidi="ar-SA"/>
      </w:rPr>
    </w:lvl>
    <w:lvl w:ilvl="5" w:tplc="1BAE2B38">
      <w:numFmt w:val="bullet"/>
      <w:lvlText w:val="•"/>
      <w:lvlJc w:val="left"/>
      <w:pPr>
        <w:ind w:left="3707" w:hanging="360"/>
      </w:pPr>
      <w:rPr>
        <w:rFonts w:hint="default"/>
        <w:lang w:val="en-US" w:eastAsia="en-US" w:bidi="ar-SA"/>
      </w:rPr>
    </w:lvl>
    <w:lvl w:ilvl="6" w:tplc="7A8488DA">
      <w:numFmt w:val="bullet"/>
      <w:lvlText w:val="•"/>
      <w:lvlJc w:val="left"/>
      <w:pPr>
        <w:ind w:left="4356" w:hanging="360"/>
      </w:pPr>
      <w:rPr>
        <w:rFonts w:hint="default"/>
        <w:lang w:val="en-US" w:eastAsia="en-US" w:bidi="ar-SA"/>
      </w:rPr>
    </w:lvl>
    <w:lvl w:ilvl="7" w:tplc="7ACA080E">
      <w:numFmt w:val="bullet"/>
      <w:lvlText w:val="•"/>
      <w:lvlJc w:val="left"/>
      <w:pPr>
        <w:ind w:left="5005" w:hanging="360"/>
      </w:pPr>
      <w:rPr>
        <w:rFonts w:hint="default"/>
        <w:lang w:val="en-US" w:eastAsia="en-US" w:bidi="ar-SA"/>
      </w:rPr>
    </w:lvl>
    <w:lvl w:ilvl="8" w:tplc="8320EE76">
      <w:numFmt w:val="bullet"/>
      <w:lvlText w:val="•"/>
      <w:lvlJc w:val="left"/>
      <w:pPr>
        <w:ind w:left="5655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557D6533"/>
    <w:multiLevelType w:val="hybridMultilevel"/>
    <w:tmpl w:val="FFF05D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F04B2"/>
    <w:multiLevelType w:val="hybridMultilevel"/>
    <w:tmpl w:val="FFF05D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37D83"/>
    <w:multiLevelType w:val="hybridMultilevel"/>
    <w:tmpl w:val="B11E4A4E"/>
    <w:lvl w:ilvl="0" w:tplc="2952A5D8">
      <w:numFmt w:val="bullet"/>
      <w:lvlText w:val=""/>
      <w:lvlJc w:val="left"/>
      <w:pPr>
        <w:ind w:left="1516" w:hanging="425"/>
      </w:pPr>
      <w:rPr>
        <w:rFonts w:ascii="Symbol" w:eastAsia="Symbol" w:hAnsi="Symbol" w:cs="Symbol" w:hint="default"/>
        <w:b w:val="0"/>
        <w:bCs w:val="0"/>
        <w:i w:val="0"/>
        <w:iCs w:val="0"/>
        <w:color w:val="00AFAA"/>
        <w:spacing w:val="0"/>
        <w:w w:val="100"/>
        <w:sz w:val="22"/>
        <w:szCs w:val="22"/>
        <w:lang w:val="en-US" w:eastAsia="en-US" w:bidi="ar-SA"/>
      </w:rPr>
    </w:lvl>
    <w:lvl w:ilvl="1" w:tplc="E24AF50E">
      <w:numFmt w:val="bullet"/>
      <w:lvlText w:val="•"/>
      <w:lvlJc w:val="left"/>
      <w:pPr>
        <w:ind w:left="2510" w:hanging="425"/>
      </w:pPr>
      <w:rPr>
        <w:rFonts w:hint="default"/>
        <w:lang w:val="en-US" w:eastAsia="en-US" w:bidi="ar-SA"/>
      </w:rPr>
    </w:lvl>
    <w:lvl w:ilvl="2" w:tplc="AAAAD9A6">
      <w:numFmt w:val="bullet"/>
      <w:lvlText w:val="•"/>
      <w:lvlJc w:val="left"/>
      <w:pPr>
        <w:ind w:left="3501" w:hanging="425"/>
      </w:pPr>
      <w:rPr>
        <w:rFonts w:hint="default"/>
        <w:lang w:val="en-US" w:eastAsia="en-US" w:bidi="ar-SA"/>
      </w:rPr>
    </w:lvl>
    <w:lvl w:ilvl="3" w:tplc="3A2892D8">
      <w:numFmt w:val="bullet"/>
      <w:lvlText w:val="•"/>
      <w:lvlJc w:val="left"/>
      <w:pPr>
        <w:ind w:left="4491" w:hanging="425"/>
      </w:pPr>
      <w:rPr>
        <w:rFonts w:hint="default"/>
        <w:lang w:val="en-US" w:eastAsia="en-US" w:bidi="ar-SA"/>
      </w:rPr>
    </w:lvl>
    <w:lvl w:ilvl="4" w:tplc="10F8531A">
      <w:numFmt w:val="bullet"/>
      <w:lvlText w:val="•"/>
      <w:lvlJc w:val="left"/>
      <w:pPr>
        <w:ind w:left="5482" w:hanging="425"/>
      </w:pPr>
      <w:rPr>
        <w:rFonts w:hint="default"/>
        <w:lang w:val="en-US" w:eastAsia="en-US" w:bidi="ar-SA"/>
      </w:rPr>
    </w:lvl>
    <w:lvl w:ilvl="5" w:tplc="9ED84A50">
      <w:numFmt w:val="bullet"/>
      <w:lvlText w:val="•"/>
      <w:lvlJc w:val="left"/>
      <w:pPr>
        <w:ind w:left="6473" w:hanging="425"/>
      </w:pPr>
      <w:rPr>
        <w:rFonts w:hint="default"/>
        <w:lang w:val="en-US" w:eastAsia="en-US" w:bidi="ar-SA"/>
      </w:rPr>
    </w:lvl>
    <w:lvl w:ilvl="6" w:tplc="51688764">
      <w:numFmt w:val="bullet"/>
      <w:lvlText w:val="•"/>
      <w:lvlJc w:val="left"/>
      <w:pPr>
        <w:ind w:left="7463" w:hanging="425"/>
      </w:pPr>
      <w:rPr>
        <w:rFonts w:hint="default"/>
        <w:lang w:val="en-US" w:eastAsia="en-US" w:bidi="ar-SA"/>
      </w:rPr>
    </w:lvl>
    <w:lvl w:ilvl="7" w:tplc="A2D44C66">
      <w:numFmt w:val="bullet"/>
      <w:lvlText w:val="•"/>
      <w:lvlJc w:val="left"/>
      <w:pPr>
        <w:ind w:left="8454" w:hanging="425"/>
      </w:pPr>
      <w:rPr>
        <w:rFonts w:hint="default"/>
        <w:lang w:val="en-US" w:eastAsia="en-US" w:bidi="ar-SA"/>
      </w:rPr>
    </w:lvl>
    <w:lvl w:ilvl="8" w:tplc="4A0E5C40">
      <w:numFmt w:val="bullet"/>
      <w:lvlText w:val="•"/>
      <w:lvlJc w:val="left"/>
      <w:pPr>
        <w:ind w:left="9445" w:hanging="425"/>
      </w:pPr>
      <w:rPr>
        <w:rFonts w:hint="default"/>
        <w:lang w:val="en-US" w:eastAsia="en-US" w:bidi="ar-SA"/>
      </w:rPr>
    </w:lvl>
  </w:abstractNum>
  <w:abstractNum w:abstractNumId="33" w15:restartNumberingAfterBreak="0">
    <w:nsid w:val="6E8956CE"/>
    <w:multiLevelType w:val="multilevel"/>
    <w:tmpl w:val="DE9492B2"/>
    <w:lvl w:ilvl="0">
      <w:start w:val="1"/>
      <w:numFmt w:val="decimal"/>
      <w:lvlText w:val="%1."/>
      <w:lvlJc w:val="left"/>
      <w:pPr>
        <w:ind w:left="1135" w:hanging="425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-1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375" w:hanging="708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"/>
      <w:lvlJc w:val="left"/>
      <w:pPr>
        <w:ind w:left="1518" w:hanging="428"/>
      </w:pPr>
      <w:rPr>
        <w:rFonts w:ascii="Symbol" w:eastAsia="Symbol" w:hAnsi="Symbol" w:cs="Symbol" w:hint="default"/>
        <w:b w:val="0"/>
        <w:bCs w:val="0"/>
        <w:i w:val="0"/>
        <w:iCs w:val="0"/>
        <w:color w:val="00AFAA"/>
        <w:spacing w:val="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758" w:hanging="42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96" w:hanging="42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4" w:hanging="42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73" w:hanging="42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11" w:hanging="42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9" w:hanging="428"/>
      </w:pPr>
      <w:rPr>
        <w:rFonts w:hint="default"/>
        <w:lang w:val="en-US" w:eastAsia="en-US" w:bidi="ar-SA"/>
      </w:rPr>
    </w:lvl>
  </w:abstractNum>
  <w:abstractNum w:abstractNumId="34" w15:restartNumberingAfterBreak="0">
    <w:nsid w:val="6F282E10"/>
    <w:multiLevelType w:val="hybridMultilevel"/>
    <w:tmpl w:val="FFF05D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05680"/>
    <w:multiLevelType w:val="hybridMultilevel"/>
    <w:tmpl w:val="8A18442A"/>
    <w:lvl w:ilvl="0" w:tplc="5390228A">
      <w:numFmt w:val="bullet"/>
      <w:lvlText w:val=""/>
      <w:lvlJc w:val="left"/>
      <w:pPr>
        <w:ind w:left="45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692E89B4">
      <w:numFmt w:val="bullet"/>
      <w:lvlText w:val="•"/>
      <w:lvlJc w:val="left"/>
      <w:pPr>
        <w:ind w:left="1109" w:hanging="360"/>
      </w:pPr>
      <w:rPr>
        <w:rFonts w:hint="default"/>
        <w:lang w:val="en-US" w:eastAsia="en-US" w:bidi="ar-SA"/>
      </w:rPr>
    </w:lvl>
    <w:lvl w:ilvl="2" w:tplc="26B0BBDE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3" w:tplc="D2A0EC78">
      <w:numFmt w:val="bullet"/>
      <w:lvlText w:val="•"/>
      <w:lvlJc w:val="left"/>
      <w:pPr>
        <w:ind w:left="2408" w:hanging="360"/>
      </w:pPr>
      <w:rPr>
        <w:rFonts w:hint="default"/>
        <w:lang w:val="en-US" w:eastAsia="en-US" w:bidi="ar-SA"/>
      </w:rPr>
    </w:lvl>
    <w:lvl w:ilvl="4" w:tplc="50066960">
      <w:numFmt w:val="bullet"/>
      <w:lvlText w:val="•"/>
      <w:lvlJc w:val="left"/>
      <w:pPr>
        <w:ind w:left="3057" w:hanging="360"/>
      </w:pPr>
      <w:rPr>
        <w:rFonts w:hint="default"/>
        <w:lang w:val="en-US" w:eastAsia="en-US" w:bidi="ar-SA"/>
      </w:rPr>
    </w:lvl>
    <w:lvl w:ilvl="5" w:tplc="ECE6DE8E">
      <w:numFmt w:val="bullet"/>
      <w:lvlText w:val="•"/>
      <w:lvlJc w:val="left"/>
      <w:pPr>
        <w:ind w:left="3707" w:hanging="360"/>
      </w:pPr>
      <w:rPr>
        <w:rFonts w:hint="default"/>
        <w:lang w:val="en-US" w:eastAsia="en-US" w:bidi="ar-SA"/>
      </w:rPr>
    </w:lvl>
    <w:lvl w:ilvl="6" w:tplc="99140FC0">
      <w:numFmt w:val="bullet"/>
      <w:lvlText w:val="•"/>
      <w:lvlJc w:val="left"/>
      <w:pPr>
        <w:ind w:left="4356" w:hanging="360"/>
      </w:pPr>
      <w:rPr>
        <w:rFonts w:hint="default"/>
        <w:lang w:val="en-US" w:eastAsia="en-US" w:bidi="ar-SA"/>
      </w:rPr>
    </w:lvl>
    <w:lvl w:ilvl="7" w:tplc="A82290BE">
      <w:numFmt w:val="bullet"/>
      <w:lvlText w:val="•"/>
      <w:lvlJc w:val="left"/>
      <w:pPr>
        <w:ind w:left="5005" w:hanging="360"/>
      </w:pPr>
      <w:rPr>
        <w:rFonts w:hint="default"/>
        <w:lang w:val="en-US" w:eastAsia="en-US" w:bidi="ar-SA"/>
      </w:rPr>
    </w:lvl>
    <w:lvl w:ilvl="8" w:tplc="4662A8C2">
      <w:numFmt w:val="bullet"/>
      <w:lvlText w:val="•"/>
      <w:lvlJc w:val="left"/>
      <w:pPr>
        <w:ind w:left="5655" w:hanging="360"/>
      </w:pPr>
      <w:rPr>
        <w:rFonts w:hint="default"/>
        <w:lang w:val="en-US" w:eastAsia="en-US" w:bidi="ar-SA"/>
      </w:rPr>
    </w:lvl>
  </w:abstractNum>
  <w:abstractNum w:abstractNumId="36" w15:restartNumberingAfterBreak="0">
    <w:nsid w:val="773B75AD"/>
    <w:multiLevelType w:val="hybridMultilevel"/>
    <w:tmpl w:val="6DA249F2"/>
    <w:lvl w:ilvl="0" w:tplc="54D4A060">
      <w:numFmt w:val="bullet"/>
      <w:lvlText w:val=""/>
      <w:lvlJc w:val="left"/>
      <w:pPr>
        <w:ind w:left="45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24ECD796">
      <w:numFmt w:val="bullet"/>
      <w:lvlText w:val="•"/>
      <w:lvlJc w:val="left"/>
      <w:pPr>
        <w:ind w:left="1109" w:hanging="360"/>
      </w:pPr>
      <w:rPr>
        <w:rFonts w:hint="default"/>
        <w:lang w:val="en-US" w:eastAsia="en-US" w:bidi="ar-SA"/>
      </w:rPr>
    </w:lvl>
    <w:lvl w:ilvl="2" w:tplc="1EF022FC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3" w:tplc="8AA0B9E6">
      <w:numFmt w:val="bullet"/>
      <w:lvlText w:val="•"/>
      <w:lvlJc w:val="left"/>
      <w:pPr>
        <w:ind w:left="2408" w:hanging="360"/>
      </w:pPr>
      <w:rPr>
        <w:rFonts w:hint="default"/>
        <w:lang w:val="en-US" w:eastAsia="en-US" w:bidi="ar-SA"/>
      </w:rPr>
    </w:lvl>
    <w:lvl w:ilvl="4" w:tplc="5B9AB3E4">
      <w:numFmt w:val="bullet"/>
      <w:lvlText w:val="•"/>
      <w:lvlJc w:val="left"/>
      <w:pPr>
        <w:ind w:left="3057" w:hanging="360"/>
      </w:pPr>
      <w:rPr>
        <w:rFonts w:hint="default"/>
        <w:lang w:val="en-US" w:eastAsia="en-US" w:bidi="ar-SA"/>
      </w:rPr>
    </w:lvl>
    <w:lvl w:ilvl="5" w:tplc="CC7A0BC4">
      <w:numFmt w:val="bullet"/>
      <w:lvlText w:val="•"/>
      <w:lvlJc w:val="left"/>
      <w:pPr>
        <w:ind w:left="3707" w:hanging="360"/>
      </w:pPr>
      <w:rPr>
        <w:rFonts w:hint="default"/>
        <w:lang w:val="en-US" w:eastAsia="en-US" w:bidi="ar-SA"/>
      </w:rPr>
    </w:lvl>
    <w:lvl w:ilvl="6" w:tplc="9E26B968">
      <w:numFmt w:val="bullet"/>
      <w:lvlText w:val="•"/>
      <w:lvlJc w:val="left"/>
      <w:pPr>
        <w:ind w:left="4356" w:hanging="360"/>
      </w:pPr>
      <w:rPr>
        <w:rFonts w:hint="default"/>
        <w:lang w:val="en-US" w:eastAsia="en-US" w:bidi="ar-SA"/>
      </w:rPr>
    </w:lvl>
    <w:lvl w:ilvl="7" w:tplc="3F702F46">
      <w:numFmt w:val="bullet"/>
      <w:lvlText w:val="•"/>
      <w:lvlJc w:val="left"/>
      <w:pPr>
        <w:ind w:left="5005" w:hanging="360"/>
      </w:pPr>
      <w:rPr>
        <w:rFonts w:hint="default"/>
        <w:lang w:val="en-US" w:eastAsia="en-US" w:bidi="ar-SA"/>
      </w:rPr>
    </w:lvl>
    <w:lvl w:ilvl="8" w:tplc="0F6E628A">
      <w:numFmt w:val="bullet"/>
      <w:lvlText w:val="•"/>
      <w:lvlJc w:val="left"/>
      <w:pPr>
        <w:ind w:left="5655" w:hanging="360"/>
      </w:pPr>
      <w:rPr>
        <w:rFonts w:hint="default"/>
        <w:lang w:val="en-US" w:eastAsia="en-US" w:bidi="ar-SA"/>
      </w:rPr>
    </w:lvl>
  </w:abstractNum>
  <w:abstractNum w:abstractNumId="37" w15:restartNumberingAfterBreak="0">
    <w:nsid w:val="79A86FDC"/>
    <w:multiLevelType w:val="hybridMultilevel"/>
    <w:tmpl w:val="379E032A"/>
    <w:lvl w:ilvl="0" w:tplc="A1A237F4">
      <w:numFmt w:val="bullet"/>
      <w:lvlText w:val=""/>
      <w:lvlJc w:val="left"/>
      <w:pPr>
        <w:ind w:left="1516" w:hanging="425"/>
      </w:pPr>
      <w:rPr>
        <w:rFonts w:ascii="Symbol" w:eastAsia="Symbol" w:hAnsi="Symbol" w:cs="Symbol" w:hint="default"/>
        <w:b w:val="0"/>
        <w:bCs w:val="0"/>
        <w:i w:val="0"/>
        <w:iCs w:val="0"/>
        <w:color w:val="00AFAA"/>
        <w:spacing w:val="0"/>
        <w:w w:val="100"/>
        <w:sz w:val="22"/>
        <w:szCs w:val="22"/>
        <w:lang w:val="en-US" w:eastAsia="en-US" w:bidi="ar-SA"/>
      </w:rPr>
    </w:lvl>
    <w:lvl w:ilvl="1" w:tplc="EEBE9040">
      <w:numFmt w:val="bullet"/>
      <w:lvlText w:val="•"/>
      <w:lvlJc w:val="left"/>
      <w:pPr>
        <w:ind w:left="2510" w:hanging="425"/>
      </w:pPr>
      <w:rPr>
        <w:rFonts w:hint="default"/>
        <w:lang w:val="en-US" w:eastAsia="en-US" w:bidi="ar-SA"/>
      </w:rPr>
    </w:lvl>
    <w:lvl w:ilvl="2" w:tplc="7AF0CEAA">
      <w:numFmt w:val="bullet"/>
      <w:lvlText w:val="•"/>
      <w:lvlJc w:val="left"/>
      <w:pPr>
        <w:ind w:left="3501" w:hanging="425"/>
      </w:pPr>
      <w:rPr>
        <w:rFonts w:hint="default"/>
        <w:lang w:val="en-US" w:eastAsia="en-US" w:bidi="ar-SA"/>
      </w:rPr>
    </w:lvl>
    <w:lvl w:ilvl="3" w:tplc="02DAD9B6">
      <w:numFmt w:val="bullet"/>
      <w:lvlText w:val="•"/>
      <w:lvlJc w:val="left"/>
      <w:pPr>
        <w:ind w:left="4491" w:hanging="425"/>
      </w:pPr>
      <w:rPr>
        <w:rFonts w:hint="default"/>
        <w:lang w:val="en-US" w:eastAsia="en-US" w:bidi="ar-SA"/>
      </w:rPr>
    </w:lvl>
    <w:lvl w:ilvl="4" w:tplc="B1DA94E4">
      <w:numFmt w:val="bullet"/>
      <w:lvlText w:val="•"/>
      <w:lvlJc w:val="left"/>
      <w:pPr>
        <w:ind w:left="5482" w:hanging="425"/>
      </w:pPr>
      <w:rPr>
        <w:rFonts w:hint="default"/>
        <w:lang w:val="en-US" w:eastAsia="en-US" w:bidi="ar-SA"/>
      </w:rPr>
    </w:lvl>
    <w:lvl w:ilvl="5" w:tplc="99168894">
      <w:numFmt w:val="bullet"/>
      <w:lvlText w:val="•"/>
      <w:lvlJc w:val="left"/>
      <w:pPr>
        <w:ind w:left="6473" w:hanging="425"/>
      </w:pPr>
      <w:rPr>
        <w:rFonts w:hint="default"/>
        <w:lang w:val="en-US" w:eastAsia="en-US" w:bidi="ar-SA"/>
      </w:rPr>
    </w:lvl>
    <w:lvl w:ilvl="6" w:tplc="0C0C7A2A">
      <w:numFmt w:val="bullet"/>
      <w:lvlText w:val="•"/>
      <w:lvlJc w:val="left"/>
      <w:pPr>
        <w:ind w:left="7463" w:hanging="425"/>
      </w:pPr>
      <w:rPr>
        <w:rFonts w:hint="default"/>
        <w:lang w:val="en-US" w:eastAsia="en-US" w:bidi="ar-SA"/>
      </w:rPr>
    </w:lvl>
    <w:lvl w:ilvl="7" w:tplc="FE8E114E">
      <w:numFmt w:val="bullet"/>
      <w:lvlText w:val="•"/>
      <w:lvlJc w:val="left"/>
      <w:pPr>
        <w:ind w:left="8454" w:hanging="425"/>
      </w:pPr>
      <w:rPr>
        <w:rFonts w:hint="default"/>
        <w:lang w:val="en-US" w:eastAsia="en-US" w:bidi="ar-SA"/>
      </w:rPr>
    </w:lvl>
    <w:lvl w:ilvl="8" w:tplc="23D4FD5C">
      <w:numFmt w:val="bullet"/>
      <w:lvlText w:val="•"/>
      <w:lvlJc w:val="left"/>
      <w:pPr>
        <w:ind w:left="9445" w:hanging="425"/>
      </w:pPr>
      <w:rPr>
        <w:rFonts w:hint="default"/>
        <w:lang w:val="en-US" w:eastAsia="en-US" w:bidi="ar-SA"/>
      </w:rPr>
    </w:lvl>
  </w:abstractNum>
  <w:abstractNum w:abstractNumId="38" w15:restartNumberingAfterBreak="0">
    <w:nsid w:val="7D9D4D5B"/>
    <w:multiLevelType w:val="multilevel"/>
    <w:tmpl w:val="7E32A1F2"/>
    <w:lvl w:ilvl="0">
      <w:start w:val="1"/>
      <w:numFmt w:val="decimal"/>
      <w:lvlText w:val="%1."/>
      <w:lvlJc w:val="left"/>
      <w:pPr>
        <w:ind w:left="1135" w:hanging="425"/>
      </w:pPr>
      <w:rPr>
        <w:rFonts w:ascii="Calibri" w:eastAsia="Calibri" w:hAnsi="Calibri" w:cs="Calibri" w:hint="default"/>
        <w:b/>
        <w:bCs/>
        <w:i w:val="0"/>
        <w:iCs w:val="0"/>
        <w:color w:val="00AFAA"/>
        <w:spacing w:val="-1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027" w:hanging="360"/>
      </w:pPr>
    </w:lvl>
    <w:lvl w:ilvl="2">
      <w:numFmt w:val="bullet"/>
      <w:lvlText w:val=""/>
      <w:lvlJc w:val="left"/>
      <w:pPr>
        <w:ind w:left="1518" w:hanging="428"/>
      </w:pPr>
      <w:rPr>
        <w:rFonts w:ascii="Symbol" w:eastAsia="Symbol" w:hAnsi="Symbol" w:cs="Symbol" w:hint="default"/>
        <w:b w:val="0"/>
        <w:bCs w:val="0"/>
        <w:i w:val="0"/>
        <w:iCs w:val="0"/>
        <w:color w:val="00AFAA"/>
        <w:spacing w:val="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758" w:hanging="42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96" w:hanging="42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4" w:hanging="42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73" w:hanging="42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11" w:hanging="42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49" w:hanging="428"/>
      </w:pPr>
      <w:rPr>
        <w:rFonts w:hint="default"/>
        <w:lang w:val="en-US" w:eastAsia="en-US" w:bidi="ar-SA"/>
      </w:rPr>
    </w:lvl>
  </w:abstractNum>
  <w:abstractNum w:abstractNumId="39" w15:restartNumberingAfterBreak="0">
    <w:nsid w:val="7DB37FA5"/>
    <w:multiLevelType w:val="hybridMultilevel"/>
    <w:tmpl w:val="750E3C38"/>
    <w:lvl w:ilvl="0" w:tplc="B75A78F0">
      <w:start w:val="1"/>
      <w:numFmt w:val="decimal"/>
      <w:lvlText w:val="%1."/>
      <w:lvlJc w:val="left"/>
      <w:pPr>
        <w:ind w:left="1387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FECD42E">
      <w:numFmt w:val="bullet"/>
      <w:lvlText w:val="•"/>
      <w:lvlJc w:val="left"/>
      <w:pPr>
        <w:ind w:left="2384" w:hanging="361"/>
      </w:pPr>
      <w:rPr>
        <w:rFonts w:hint="default"/>
        <w:lang w:val="en-US" w:eastAsia="en-US" w:bidi="ar-SA"/>
      </w:rPr>
    </w:lvl>
    <w:lvl w:ilvl="2" w:tplc="73CA7DE4">
      <w:numFmt w:val="bullet"/>
      <w:lvlText w:val="•"/>
      <w:lvlJc w:val="left"/>
      <w:pPr>
        <w:ind w:left="3389" w:hanging="361"/>
      </w:pPr>
      <w:rPr>
        <w:rFonts w:hint="default"/>
        <w:lang w:val="en-US" w:eastAsia="en-US" w:bidi="ar-SA"/>
      </w:rPr>
    </w:lvl>
    <w:lvl w:ilvl="3" w:tplc="16AC4104">
      <w:numFmt w:val="bullet"/>
      <w:lvlText w:val="•"/>
      <w:lvlJc w:val="left"/>
      <w:pPr>
        <w:ind w:left="4393" w:hanging="361"/>
      </w:pPr>
      <w:rPr>
        <w:rFonts w:hint="default"/>
        <w:lang w:val="en-US" w:eastAsia="en-US" w:bidi="ar-SA"/>
      </w:rPr>
    </w:lvl>
    <w:lvl w:ilvl="4" w:tplc="A25E63F8">
      <w:numFmt w:val="bullet"/>
      <w:lvlText w:val="•"/>
      <w:lvlJc w:val="left"/>
      <w:pPr>
        <w:ind w:left="5398" w:hanging="361"/>
      </w:pPr>
      <w:rPr>
        <w:rFonts w:hint="default"/>
        <w:lang w:val="en-US" w:eastAsia="en-US" w:bidi="ar-SA"/>
      </w:rPr>
    </w:lvl>
    <w:lvl w:ilvl="5" w:tplc="793C4E08">
      <w:numFmt w:val="bullet"/>
      <w:lvlText w:val="•"/>
      <w:lvlJc w:val="left"/>
      <w:pPr>
        <w:ind w:left="6403" w:hanging="361"/>
      </w:pPr>
      <w:rPr>
        <w:rFonts w:hint="default"/>
        <w:lang w:val="en-US" w:eastAsia="en-US" w:bidi="ar-SA"/>
      </w:rPr>
    </w:lvl>
    <w:lvl w:ilvl="6" w:tplc="1E341262">
      <w:numFmt w:val="bullet"/>
      <w:lvlText w:val="•"/>
      <w:lvlJc w:val="left"/>
      <w:pPr>
        <w:ind w:left="7407" w:hanging="361"/>
      </w:pPr>
      <w:rPr>
        <w:rFonts w:hint="default"/>
        <w:lang w:val="en-US" w:eastAsia="en-US" w:bidi="ar-SA"/>
      </w:rPr>
    </w:lvl>
    <w:lvl w:ilvl="7" w:tplc="A9E8DC14">
      <w:numFmt w:val="bullet"/>
      <w:lvlText w:val="•"/>
      <w:lvlJc w:val="left"/>
      <w:pPr>
        <w:ind w:left="8412" w:hanging="361"/>
      </w:pPr>
      <w:rPr>
        <w:rFonts w:hint="default"/>
        <w:lang w:val="en-US" w:eastAsia="en-US" w:bidi="ar-SA"/>
      </w:rPr>
    </w:lvl>
    <w:lvl w:ilvl="8" w:tplc="829C2268">
      <w:numFmt w:val="bullet"/>
      <w:lvlText w:val="•"/>
      <w:lvlJc w:val="left"/>
      <w:pPr>
        <w:ind w:left="9417" w:hanging="361"/>
      </w:pPr>
      <w:rPr>
        <w:rFonts w:hint="default"/>
        <w:lang w:val="en-US" w:eastAsia="en-US" w:bidi="ar-SA"/>
      </w:rPr>
    </w:lvl>
  </w:abstractNum>
  <w:num w:numId="1" w16cid:durableId="1916548197">
    <w:abstractNumId w:val="2"/>
  </w:num>
  <w:num w:numId="2" w16cid:durableId="1701272270">
    <w:abstractNumId w:val="25"/>
  </w:num>
  <w:num w:numId="3" w16cid:durableId="1185175374">
    <w:abstractNumId w:val="4"/>
  </w:num>
  <w:num w:numId="4" w16cid:durableId="14158499">
    <w:abstractNumId w:val="32"/>
  </w:num>
  <w:num w:numId="5" w16cid:durableId="990521551">
    <w:abstractNumId w:val="15"/>
  </w:num>
  <w:num w:numId="6" w16cid:durableId="699817418">
    <w:abstractNumId w:val="21"/>
  </w:num>
  <w:num w:numId="7" w16cid:durableId="747772721">
    <w:abstractNumId w:val="14"/>
  </w:num>
  <w:num w:numId="8" w16cid:durableId="1820223664">
    <w:abstractNumId w:val="29"/>
  </w:num>
  <w:num w:numId="9" w16cid:durableId="234978904">
    <w:abstractNumId w:val="18"/>
  </w:num>
  <w:num w:numId="10" w16cid:durableId="1656492105">
    <w:abstractNumId w:val="24"/>
  </w:num>
  <w:num w:numId="11" w16cid:durableId="1424305848">
    <w:abstractNumId w:val="35"/>
  </w:num>
  <w:num w:numId="12" w16cid:durableId="1661888609">
    <w:abstractNumId w:val="22"/>
  </w:num>
  <w:num w:numId="13" w16cid:durableId="994842231">
    <w:abstractNumId w:val="36"/>
  </w:num>
  <w:num w:numId="14" w16cid:durableId="46612216">
    <w:abstractNumId w:val="28"/>
  </w:num>
  <w:num w:numId="15" w16cid:durableId="433211415">
    <w:abstractNumId w:val="39"/>
  </w:num>
  <w:num w:numId="16" w16cid:durableId="955675180">
    <w:abstractNumId w:val="37"/>
  </w:num>
  <w:num w:numId="17" w16cid:durableId="1303267230">
    <w:abstractNumId w:val="3"/>
  </w:num>
  <w:num w:numId="18" w16cid:durableId="1882084118">
    <w:abstractNumId w:val="12"/>
  </w:num>
  <w:num w:numId="19" w16cid:durableId="570580029">
    <w:abstractNumId w:val="23"/>
  </w:num>
  <w:num w:numId="20" w16cid:durableId="975641077">
    <w:abstractNumId w:val="9"/>
  </w:num>
  <w:num w:numId="21" w16cid:durableId="995112240">
    <w:abstractNumId w:val="19"/>
  </w:num>
  <w:num w:numId="22" w16cid:durableId="1305312310">
    <w:abstractNumId w:val="13"/>
  </w:num>
  <w:num w:numId="23" w16cid:durableId="33509737">
    <w:abstractNumId w:val="0"/>
  </w:num>
  <w:num w:numId="24" w16cid:durableId="1562328250">
    <w:abstractNumId w:val="26"/>
  </w:num>
  <w:num w:numId="25" w16cid:durableId="581109489">
    <w:abstractNumId w:val="6"/>
  </w:num>
  <w:num w:numId="26" w16cid:durableId="128668343">
    <w:abstractNumId w:val="5"/>
  </w:num>
  <w:num w:numId="27" w16cid:durableId="778909899">
    <w:abstractNumId w:val="7"/>
  </w:num>
  <w:num w:numId="28" w16cid:durableId="1567959801">
    <w:abstractNumId w:val="38"/>
  </w:num>
  <w:num w:numId="29" w16cid:durableId="1601838965">
    <w:abstractNumId w:val="33"/>
  </w:num>
  <w:num w:numId="30" w16cid:durableId="290987729">
    <w:abstractNumId w:val="16"/>
  </w:num>
  <w:num w:numId="31" w16cid:durableId="1369337875">
    <w:abstractNumId w:val="17"/>
  </w:num>
  <w:num w:numId="32" w16cid:durableId="1652245575">
    <w:abstractNumId w:val="10"/>
  </w:num>
  <w:num w:numId="33" w16cid:durableId="1121073282">
    <w:abstractNumId w:val="1"/>
  </w:num>
  <w:num w:numId="34" w16cid:durableId="1713919086">
    <w:abstractNumId w:val="8"/>
  </w:num>
  <w:num w:numId="35" w16cid:durableId="2116247709">
    <w:abstractNumId w:val="27"/>
  </w:num>
  <w:num w:numId="36" w16cid:durableId="1628508248">
    <w:abstractNumId w:val="31"/>
  </w:num>
  <w:num w:numId="37" w16cid:durableId="1700856273">
    <w:abstractNumId w:val="34"/>
  </w:num>
  <w:num w:numId="38" w16cid:durableId="772630066">
    <w:abstractNumId w:val="20"/>
  </w:num>
  <w:num w:numId="39" w16cid:durableId="706561950">
    <w:abstractNumId w:val="30"/>
  </w:num>
  <w:num w:numId="40" w16cid:durableId="178218623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ime Alvarez">
    <w15:presenceInfo w15:providerId="AD" w15:userId="S::jav@iala.int::9cdd6dbb-d388-42c1-9836-93fbbc7060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1FE9"/>
    <w:rsid w:val="000016AB"/>
    <w:rsid w:val="0000558F"/>
    <w:rsid w:val="00016E39"/>
    <w:rsid w:val="0003053D"/>
    <w:rsid w:val="00031533"/>
    <w:rsid w:val="0004411B"/>
    <w:rsid w:val="00071FE9"/>
    <w:rsid w:val="00095B56"/>
    <w:rsid w:val="000F0B95"/>
    <w:rsid w:val="0011143C"/>
    <w:rsid w:val="001613FE"/>
    <w:rsid w:val="00161D85"/>
    <w:rsid w:val="00181E2F"/>
    <w:rsid w:val="001A014E"/>
    <w:rsid w:val="001A6B48"/>
    <w:rsid w:val="001B1C58"/>
    <w:rsid w:val="001F7C19"/>
    <w:rsid w:val="00222212"/>
    <w:rsid w:val="00224725"/>
    <w:rsid w:val="00233E34"/>
    <w:rsid w:val="00265B4E"/>
    <w:rsid w:val="00296BFE"/>
    <w:rsid w:val="002B04AE"/>
    <w:rsid w:val="002C30F2"/>
    <w:rsid w:val="002F0501"/>
    <w:rsid w:val="002F25CF"/>
    <w:rsid w:val="003137AB"/>
    <w:rsid w:val="00313E8A"/>
    <w:rsid w:val="00325F7E"/>
    <w:rsid w:val="00337D78"/>
    <w:rsid w:val="003545AD"/>
    <w:rsid w:val="003614F1"/>
    <w:rsid w:val="003A0BD4"/>
    <w:rsid w:val="003B51A9"/>
    <w:rsid w:val="003E1E4F"/>
    <w:rsid w:val="003E66C1"/>
    <w:rsid w:val="004255AF"/>
    <w:rsid w:val="0044614E"/>
    <w:rsid w:val="004476A7"/>
    <w:rsid w:val="00447A88"/>
    <w:rsid w:val="004C0A25"/>
    <w:rsid w:val="004C14A3"/>
    <w:rsid w:val="004E643B"/>
    <w:rsid w:val="004E7BF9"/>
    <w:rsid w:val="005545A5"/>
    <w:rsid w:val="00562AB5"/>
    <w:rsid w:val="00570AA5"/>
    <w:rsid w:val="00570DAF"/>
    <w:rsid w:val="005C328A"/>
    <w:rsid w:val="005C6387"/>
    <w:rsid w:val="005D3EBB"/>
    <w:rsid w:val="005E6A86"/>
    <w:rsid w:val="005F7FF1"/>
    <w:rsid w:val="006366BB"/>
    <w:rsid w:val="00652B51"/>
    <w:rsid w:val="006771DC"/>
    <w:rsid w:val="006F1C65"/>
    <w:rsid w:val="006F20EA"/>
    <w:rsid w:val="006F33D9"/>
    <w:rsid w:val="00704883"/>
    <w:rsid w:val="00715490"/>
    <w:rsid w:val="00722E31"/>
    <w:rsid w:val="00736B71"/>
    <w:rsid w:val="00740EBA"/>
    <w:rsid w:val="00796B5F"/>
    <w:rsid w:val="007C3E7C"/>
    <w:rsid w:val="00803701"/>
    <w:rsid w:val="00804B17"/>
    <w:rsid w:val="00806899"/>
    <w:rsid w:val="00823083"/>
    <w:rsid w:val="00852C5E"/>
    <w:rsid w:val="0088249A"/>
    <w:rsid w:val="008A2410"/>
    <w:rsid w:val="008D4FBD"/>
    <w:rsid w:val="00934164"/>
    <w:rsid w:val="00934240"/>
    <w:rsid w:val="00953CD7"/>
    <w:rsid w:val="00957372"/>
    <w:rsid w:val="00964908"/>
    <w:rsid w:val="009664CC"/>
    <w:rsid w:val="009E26C4"/>
    <w:rsid w:val="009F0445"/>
    <w:rsid w:val="00A02869"/>
    <w:rsid w:val="00A24668"/>
    <w:rsid w:val="00A316DA"/>
    <w:rsid w:val="00A5022C"/>
    <w:rsid w:val="00A74EF4"/>
    <w:rsid w:val="00A95191"/>
    <w:rsid w:val="00AB2C0A"/>
    <w:rsid w:val="00B10569"/>
    <w:rsid w:val="00B24E6C"/>
    <w:rsid w:val="00B34186"/>
    <w:rsid w:val="00B60DFB"/>
    <w:rsid w:val="00B61FB0"/>
    <w:rsid w:val="00BD6983"/>
    <w:rsid w:val="00BF5F89"/>
    <w:rsid w:val="00BF7C3E"/>
    <w:rsid w:val="00C13B55"/>
    <w:rsid w:val="00C1417F"/>
    <w:rsid w:val="00C31C85"/>
    <w:rsid w:val="00C45F56"/>
    <w:rsid w:val="00C5207A"/>
    <w:rsid w:val="00C572E1"/>
    <w:rsid w:val="00C90A01"/>
    <w:rsid w:val="00C94CF3"/>
    <w:rsid w:val="00C95271"/>
    <w:rsid w:val="00C9754E"/>
    <w:rsid w:val="00CA052B"/>
    <w:rsid w:val="00CE18D2"/>
    <w:rsid w:val="00CE4C0E"/>
    <w:rsid w:val="00CE5863"/>
    <w:rsid w:val="00D035C3"/>
    <w:rsid w:val="00D07E4D"/>
    <w:rsid w:val="00D1024B"/>
    <w:rsid w:val="00D177D1"/>
    <w:rsid w:val="00D25023"/>
    <w:rsid w:val="00D40908"/>
    <w:rsid w:val="00D63740"/>
    <w:rsid w:val="00D653C3"/>
    <w:rsid w:val="00DB53E7"/>
    <w:rsid w:val="00DD6A81"/>
    <w:rsid w:val="00E07BF0"/>
    <w:rsid w:val="00E20C53"/>
    <w:rsid w:val="00E234C1"/>
    <w:rsid w:val="00E662EF"/>
    <w:rsid w:val="00E82BDD"/>
    <w:rsid w:val="00ED670B"/>
    <w:rsid w:val="00F12047"/>
    <w:rsid w:val="00F123D1"/>
    <w:rsid w:val="00F96E5D"/>
    <w:rsid w:val="00FA19A9"/>
    <w:rsid w:val="00FB0417"/>
    <w:rsid w:val="00FB62EF"/>
    <w:rsid w:val="00F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4B12B"/>
  <w15:docId w15:val="{85FC53F9-D9E7-4951-B033-AC4CBAD29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38"/>
      <w:ind w:left="667"/>
      <w:outlineLvl w:val="0"/>
    </w:pPr>
    <w:rPr>
      <w:b/>
      <w:bCs/>
      <w:sz w:val="56"/>
      <w:szCs w:val="56"/>
    </w:rPr>
  </w:style>
  <w:style w:type="paragraph" w:styleId="Heading2">
    <w:name w:val="heading 2"/>
    <w:basedOn w:val="Normal"/>
    <w:uiPriority w:val="9"/>
    <w:unhideWhenUsed/>
    <w:qFormat/>
    <w:pPr>
      <w:spacing w:before="9"/>
      <w:ind w:left="472"/>
      <w:jc w:val="center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ind w:left="1091" w:hanging="424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spacing w:before="31"/>
      <w:ind w:left="667"/>
      <w:outlineLvl w:val="3"/>
    </w:pPr>
    <w:rPr>
      <w:b/>
      <w:bCs/>
      <w:i/>
      <w:iCs/>
      <w:sz w:val="28"/>
      <w:szCs w:val="28"/>
      <w:u w:val="single" w:color="000000"/>
    </w:rPr>
  </w:style>
  <w:style w:type="paragraph" w:styleId="Heading5">
    <w:name w:val="heading 5"/>
    <w:basedOn w:val="Normal"/>
    <w:uiPriority w:val="9"/>
    <w:unhideWhenUsed/>
    <w:qFormat/>
    <w:pPr>
      <w:spacing w:before="123"/>
      <w:ind w:left="1375" w:hanging="708"/>
      <w:outlineLvl w:val="4"/>
    </w:pPr>
    <w:rPr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spacing w:before="119"/>
      <w:ind w:left="667"/>
      <w:outlineLvl w:val="5"/>
    </w:pPr>
    <w:rPr>
      <w:b/>
      <w:bCs/>
    </w:rPr>
  </w:style>
  <w:style w:type="paragraph" w:styleId="Heading7">
    <w:name w:val="heading 7"/>
    <w:basedOn w:val="Normal"/>
    <w:uiPriority w:val="1"/>
    <w:qFormat/>
    <w:pPr>
      <w:ind w:left="113"/>
      <w:jc w:val="center"/>
      <w:outlineLvl w:val="6"/>
    </w:pPr>
    <w:rPr>
      <w:b/>
      <w:bCs/>
      <w:i/>
      <w:iCs/>
      <w:u w:val="single" w:color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72"/>
      <w:ind w:left="1092" w:hanging="425"/>
    </w:pPr>
    <w:rPr>
      <w:b/>
      <w:bCs/>
    </w:rPr>
  </w:style>
  <w:style w:type="paragraph" w:styleId="TOC2">
    <w:name w:val="toc 2"/>
    <w:basedOn w:val="Normal"/>
    <w:uiPriority w:val="1"/>
    <w:qFormat/>
    <w:pPr>
      <w:spacing w:before="72"/>
      <w:ind w:left="1376" w:hanging="708"/>
    </w:p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516" w:hanging="708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B04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417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52C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C5E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C90A01"/>
    <w:pPr>
      <w:widowControl/>
      <w:autoSpaceDE/>
      <w:autoSpaceDN/>
    </w:pPr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D07E4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7E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ala.int/wiki/dictionary/index.php/Main_Pag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14268F-802F-4537-B1A9-27F7B1A462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E08483-2694-4B0E-918C-D46168E13FED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D4768E00-4D15-4F39-9908-4210D5D63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14</Pages>
  <Words>2822</Words>
  <Characters>16092</Characters>
  <Application>Microsoft Office Word</Application>
  <DocSecurity>0</DocSecurity>
  <Lines>134</Lines>
  <Paragraphs>37</Paragraphs>
  <ScaleCrop>false</ScaleCrop>
  <Manager>IALA</Manager>
  <Company>IALA</Company>
  <LinksUpToDate>false</LinksUpToDate>
  <CharactersWithSpaces>18877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Marie-Hélène Grillet</dc:creator>
  <dc:description/>
  <cp:lastModifiedBy>Jaime Alvarez</cp:lastModifiedBy>
  <cp:revision>131</cp:revision>
  <dcterms:created xsi:type="dcterms:W3CDTF">2023-09-19T09:28:00Z</dcterms:created>
  <dcterms:modified xsi:type="dcterms:W3CDTF">2025-09-18T15:29:00Z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2016-07-27T00:00:00Z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2023-09-19T00:00:00Z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D:20160727141919</vt:lpwstr>
  </property>
  <property fmtid="{D5CDD505-2E9C-101B-9397-08002B2CF9AE}" pid="7" name="ContentTypeId">
    <vt:lpwstr>0x010100FB4C6AB7F4ADAA4ABC48D93214FE8FD2</vt:lpwstr>
  </property>
  <property fmtid="{D5CDD505-2E9C-101B-9397-08002B2CF9AE}" pid="8" name="MediaServiceImageTags">
    <vt:lpwstr/>
  </property>
</Properties>
</file>